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7DD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ins w:id="0" w:author="Морина" w:date="2023-12-27T08:46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590B60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Приложение </w:t>
      </w:r>
      <w:r w:rsidR="00A25CF2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1</w:t>
      </w:r>
    </w:p>
    <w:p w:rsidR="00AB11DC" w:rsidRPr="00590B60" w:rsidRDefault="00AB11DC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УТВЕРЖДЕНЫ</w:t>
      </w:r>
    </w:p>
    <w:p w:rsidR="00590B60" w:rsidRPr="00590B60" w:rsidRDefault="00AB11DC" w:rsidP="00AB11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распоряжени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ем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="001108CD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Администрации </w:t>
      </w: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городского округа Первоуральск</w:t>
      </w:r>
    </w:p>
    <w:p w:rsidR="009527DD" w:rsidRPr="00590B60" w:rsidRDefault="002949ED" w:rsidP="002949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</w:t>
      </w:r>
      <w:bookmarkStart w:id="1" w:name="_GoBack"/>
      <w:bookmarkEnd w:id="1"/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от 26.12.2024    </w:t>
      </w:r>
      <w:r w:rsidR="009527DD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№ </w:t>
      </w:r>
      <w:r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960</w:t>
      </w: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90B60" w:rsidRDefault="009527DD" w:rsidP="009527D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Первоуральское муниципальное бюджетное учреждение культуры «</w:t>
      </w:r>
      <w:r w:rsidR="00A25CF2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Централизованная библиотечная система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»</w:t>
      </w: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i/>
          <w:sz w:val="24"/>
          <w:szCs w:val="24"/>
          <w:lang w:eastAsia="ru-RU"/>
        </w:rPr>
        <w:t>(наименование муниципального учреждения)</w:t>
      </w: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A25CF2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ins w:id="2" w:author="Морина" w:date="2023-12-27T09:15:00Z"/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Особенности определения отдельных показателей объема и качества, муниципальной работы (услуги)</w:t>
      </w:r>
    </w:p>
    <w:p w:rsidR="00BB696E" w:rsidRPr="00590B60" w:rsidRDefault="00BB696E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A25CF2" w:rsidRPr="00590B60" w:rsidRDefault="00A25CF2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Библиотечное, библиографическое и информационное обслуживание пользователей библиотеки</w:t>
      </w:r>
      <w:r w:rsidR="000B2618" w:rsidRPr="00590B60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.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 xml:space="preserve"> </w:t>
      </w:r>
      <w:r w:rsidR="000B2618" w:rsidRPr="00590B60">
        <w:rPr>
          <w:rFonts w:ascii="Liberation Serif" w:eastAsia="Times New Roman" w:hAnsi="Liberation Serif" w:cs="Times New Roman"/>
          <w:bCs/>
          <w:sz w:val="24"/>
          <w:szCs w:val="24"/>
          <w:u w:val="single"/>
          <w:lang w:eastAsia="ru-RU"/>
        </w:rPr>
        <w:t>В стационарных условиях.</w:t>
      </w: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(наименование муниципальной услуги (работы))</w:t>
      </w: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</w:p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</w:pP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на </w:t>
      </w:r>
      <w:r w:rsidR="00906535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9065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5</w:t>
      </w:r>
      <w:r w:rsidR="00906535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 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 xml:space="preserve">год и плановый период </w:t>
      </w:r>
      <w:r w:rsidR="00906535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9065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6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-</w:t>
      </w:r>
      <w:r w:rsidR="00906535"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202</w:t>
      </w:r>
      <w:r w:rsidR="00906535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7</w:t>
      </w:r>
      <w:r w:rsidRPr="00590B60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годы</w:t>
      </w:r>
    </w:p>
    <w:tbl>
      <w:tblPr>
        <w:tblStyle w:val="1"/>
        <w:tblW w:w="15418" w:type="dxa"/>
        <w:tblLayout w:type="fixed"/>
        <w:tblLook w:val="04A0" w:firstRow="1" w:lastRow="0" w:firstColumn="1" w:lastColumn="0" w:noHBand="0" w:noVBand="1"/>
      </w:tblPr>
      <w:tblGrid>
        <w:gridCol w:w="1383"/>
        <w:gridCol w:w="1843"/>
        <w:gridCol w:w="1417"/>
        <w:gridCol w:w="1418"/>
        <w:gridCol w:w="3403"/>
        <w:gridCol w:w="2126"/>
        <w:gridCol w:w="3828"/>
      </w:tblGrid>
      <w:tr w:rsidR="009527DD" w:rsidRPr="00590B60" w:rsidTr="00590B60">
        <w:trPr>
          <w:tblHeader/>
        </w:trPr>
        <w:tc>
          <w:tcPr>
            <w:tcW w:w="1383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843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418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Формула расчета показателя</w:t>
            </w:r>
          </w:p>
        </w:tc>
        <w:tc>
          <w:tcPr>
            <w:tcW w:w="3403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  <w:vertAlign w:val="superscript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Расшифровка обозначений, используемых в формуле расчета</w:t>
            </w:r>
          </w:p>
        </w:tc>
        <w:tc>
          <w:tcPr>
            <w:tcW w:w="2126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3828" w:type="dxa"/>
          </w:tcPr>
          <w:p w:rsidR="009527DD" w:rsidRPr="00590B60" w:rsidRDefault="009527DD" w:rsidP="001C5CFC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Примечание</w:t>
            </w: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br/>
              <w:t>(</w:t>
            </w:r>
            <w:r w:rsidR="001C5CFC">
              <w:rPr>
                <w:rFonts w:ascii="Liberation Serif" w:hAnsi="Liberation Serif"/>
                <w:sz w:val="24"/>
                <w:szCs w:val="24"/>
              </w:rPr>
              <w:t>у</w:t>
            </w:r>
            <w:r w:rsidRPr="00590B60">
              <w:rPr>
                <w:rFonts w:ascii="Liberation Serif" w:hAnsi="Liberation Serif"/>
                <w:sz w:val="24"/>
                <w:szCs w:val="24"/>
              </w:rPr>
              <w:t>казываются отдельные особенности расчета значения показателя)</w:t>
            </w:r>
          </w:p>
        </w:tc>
      </w:tr>
      <w:tr w:rsidR="009527DD" w:rsidRPr="00590B60" w:rsidTr="00590B60">
        <w:trPr>
          <w:trHeight w:val="224"/>
          <w:tblHeader/>
        </w:trPr>
        <w:tc>
          <w:tcPr>
            <w:tcW w:w="1383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9527DD" w:rsidRPr="00590B60" w:rsidRDefault="009527DD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7</w:t>
            </w:r>
          </w:p>
        </w:tc>
      </w:tr>
      <w:tr w:rsidR="00F412C1" w:rsidRPr="00590B60" w:rsidTr="00590B60">
        <w:trPr>
          <w:trHeight w:val="838"/>
        </w:trPr>
        <w:tc>
          <w:tcPr>
            <w:tcW w:w="1383" w:type="dxa"/>
            <w:vMerge w:val="restart"/>
          </w:tcPr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Динамика количества зарегистрированных пользователей по сравнению с предыдущим годом</w:t>
            </w:r>
          </w:p>
        </w:tc>
        <w:tc>
          <w:tcPr>
            <w:tcW w:w="1417" w:type="dxa"/>
            <w:vMerge w:val="restart"/>
          </w:tcPr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vMerge w:val="restart"/>
          </w:tcPr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Ко/Ка*</w:t>
            </w:r>
          </w:p>
          <w:p w:rsidR="00F412C1" w:rsidRPr="00590B60" w:rsidRDefault="00F412C1" w:rsidP="0046020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100</w:t>
            </w:r>
          </w:p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403" w:type="dxa"/>
          </w:tcPr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Ко</w:t>
            </w:r>
            <w:proofErr w:type="gramEnd"/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зарегистрированных пользователей за отчетный период</w:t>
            </w:r>
            <w:r w:rsidR="00D30329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F412C1" w:rsidRPr="00590B60" w:rsidRDefault="00F412C1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Дневник работы библиотеки </w:t>
            </w:r>
          </w:p>
        </w:tc>
        <w:tc>
          <w:tcPr>
            <w:tcW w:w="3828" w:type="dxa"/>
            <w:vMerge w:val="restart"/>
          </w:tcPr>
          <w:p w:rsidR="00F412C1" w:rsidRPr="00590B60" w:rsidRDefault="00F412C1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60206" w:rsidRPr="00590B60" w:rsidTr="00590B60">
        <w:tc>
          <w:tcPr>
            <w:tcW w:w="1383" w:type="dxa"/>
            <w:vMerge/>
          </w:tcPr>
          <w:p w:rsidR="00460206" w:rsidRPr="00590B60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460206" w:rsidRPr="00590B60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460206" w:rsidRPr="00590B60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0206" w:rsidRPr="00590B60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403" w:type="dxa"/>
          </w:tcPr>
          <w:p w:rsidR="00460206" w:rsidRPr="00590B60" w:rsidRDefault="00460206" w:rsidP="00A25CF2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Ка – количество зарегистрированных пользователей за аналогичный период предыдущего года.</w:t>
            </w:r>
          </w:p>
        </w:tc>
        <w:tc>
          <w:tcPr>
            <w:tcW w:w="2126" w:type="dxa"/>
          </w:tcPr>
          <w:p w:rsidR="00460206" w:rsidRPr="00590B60" w:rsidRDefault="00440363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Дневник</w:t>
            </w:r>
            <w:r w:rsidR="00BF5E27"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 работы библиотеки</w:t>
            </w:r>
            <w:r w:rsidR="00460206"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vMerge/>
          </w:tcPr>
          <w:p w:rsidR="00460206" w:rsidRPr="00590B60" w:rsidRDefault="00460206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590B60" w:rsidRPr="00590B60" w:rsidTr="00590B60">
        <w:trPr>
          <w:trHeight w:val="2421"/>
        </w:trPr>
        <w:tc>
          <w:tcPr>
            <w:tcW w:w="1383" w:type="dxa"/>
            <w:vMerge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Доля пользователей удовлетворенных качеством услуги от числа опрошенных</w:t>
            </w:r>
          </w:p>
        </w:tc>
        <w:tc>
          <w:tcPr>
            <w:tcW w:w="1417" w:type="dxa"/>
            <w:vMerge w:val="restart"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Процент</w:t>
            </w:r>
          </w:p>
        </w:tc>
        <w:tc>
          <w:tcPr>
            <w:tcW w:w="1418" w:type="dxa"/>
            <w:vMerge w:val="restart"/>
          </w:tcPr>
          <w:p w:rsidR="00590B60" w:rsidRPr="00590B60" w:rsidRDefault="00B84460" w:rsidP="004828D9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B84460">
              <w:rPr>
                <w:rFonts w:ascii="Liberation Serif" w:hAnsi="Liberation Serif"/>
                <w:bCs/>
                <w:sz w:val="24"/>
                <w:szCs w:val="24"/>
              </w:rPr>
              <w:t xml:space="preserve">Ку*100/ </w:t>
            </w:r>
            <w:proofErr w:type="spellStart"/>
            <w:proofErr w:type="gramStart"/>
            <w:r w:rsidRPr="00B84460">
              <w:rPr>
                <w:rFonts w:ascii="Liberation Serif" w:hAnsi="Liberation Serif"/>
                <w:bCs/>
                <w:sz w:val="24"/>
                <w:szCs w:val="24"/>
              </w:rPr>
              <w:t>К</w:t>
            </w:r>
            <w:proofErr w:type="gramEnd"/>
            <w:r w:rsidRPr="00B84460">
              <w:rPr>
                <w:rFonts w:ascii="Liberation Serif" w:hAnsi="Liberation Serif"/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3403" w:type="dxa"/>
          </w:tcPr>
          <w:p w:rsidR="00590B60" w:rsidRPr="00B72FE8" w:rsidRDefault="00590B60" w:rsidP="00D30329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Ку-количество баллов в опрошенных анкетах всего</w:t>
            </w:r>
            <w:r w:rsidR="00A42D8F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  <w:r w:rsidR="00B72FE8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A42D8F">
              <w:rPr>
                <w:rFonts w:ascii="Liberation Serif" w:hAnsi="Liberation Serif"/>
                <w:bCs/>
                <w:sz w:val="24"/>
                <w:szCs w:val="24"/>
              </w:rPr>
              <w:t>Р</w:t>
            </w:r>
            <w:r w:rsidR="00B72FE8">
              <w:rPr>
                <w:rFonts w:ascii="Liberation Serif" w:hAnsi="Liberation Serif"/>
                <w:bCs/>
                <w:sz w:val="24"/>
                <w:szCs w:val="24"/>
              </w:rPr>
              <w:t>ассчитывается как сумма произведений каждой анкеты на количество выставленных баллов соответствующей анкеты</w:t>
            </w:r>
            <w:r w:rsidR="00D30329">
              <w:rPr>
                <w:rFonts w:ascii="Liberation Serif" w:hAnsi="Liberation Serif"/>
                <w:bCs/>
                <w:sz w:val="24"/>
                <w:szCs w:val="24"/>
              </w:rPr>
              <w:t>;</w:t>
            </w:r>
          </w:p>
        </w:tc>
        <w:tc>
          <w:tcPr>
            <w:tcW w:w="2126" w:type="dxa"/>
          </w:tcPr>
          <w:p w:rsidR="00B72FE8" w:rsidRPr="00590B60" w:rsidRDefault="00590B60" w:rsidP="00B72FE8">
            <w:pPr>
              <w:widowControl w:val="0"/>
              <w:autoSpaceDE w:val="0"/>
              <w:autoSpaceDN w:val="0"/>
              <w:adjustRightInd w:val="0"/>
              <w:ind w:left="-249" w:hanging="249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Анкета </w:t>
            </w:r>
          </w:p>
        </w:tc>
        <w:tc>
          <w:tcPr>
            <w:tcW w:w="3828" w:type="dxa"/>
            <w:vMerge w:val="restart"/>
          </w:tcPr>
          <w:p w:rsidR="00590B60" w:rsidRPr="00590B60" w:rsidRDefault="00590B60" w:rsidP="00BF5E27">
            <w:pPr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Объем выборочной совокупности респондентов (численность получателей услуг, подлежащих опросу) – не менее 600 анкет.</w:t>
            </w:r>
            <w:r w:rsidRPr="00590B6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Ответ «ДА»-1 балл, «НЕТ»-0 баллов</w:t>
            </w:r>
          </w:p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590B60" w:rsidRPr="00590B60" w:rsidTr="009964F6">
        <w:trPr>
          <w:trHeight w:val="497"/>
        </w:trPr>
        <w:tc>
          <w:tcPr>
            <w:tcW w:w="1383" w:type="dxa"/>
            <w:vMerge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403" w:type="dxa"/>
            <w:tcBorders>
              <w:top w:val="single" w:sz="4" w:space="0" w:color="auto"/>
            </w:tcBorders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gramStart"/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</w:t>
            </w:r>
            <w:proofErr w:type="gramEnd"/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max - максимальное количество баллов в опрошенных анкетах, всего</w:t>
            </w:r>
            <w:r w:rsidR="00A42D8F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  <w:r w:rsidR="00B72FE8">
              <w:rPr>
                <w:rFonts w:ascii="Liberation Serif" w:hAnsi="Liberation Serif"/>
                <w:bCs/>
                <w:sz w:val="24"/>
                <w:szCs w:val="24"/>
              </w:rPr>
              <w:t xml:space="preserve"> </w:t>
            </w:r>
            <w:r w:rsidR="00A42D8F">
              <w:rPr>
                <w:rFonts w:ascii="Liberation Serif" w:hAnsi="Liberation Serif"/>
                <w:bCs/>
                <w:sz w:val="24"/>
                <w:szCs w:val="24"/>
              </w:rPr>
              <w:t>Р</w:t>
            </w:r>
            <w:r w:rsidR="00B72FE8">
              <w:rPr>
                <w:rFonts w:ascii="Liberation Serif" w:hAnsi="Liberation Serif"/>
                <w:bCs/>
                <w:sz w:val="24"/>
                <w:szCs w:val="24"/>
              </w:rPr>
              <w:t>ассчитывается как произведение общего количества заполненных анкет на максимальное к</w:t>
            </w:r>
            <w:r w:rsidR="00B40ABB">
              <w:rPr>
                <w:rFonts w:ascii="Liberation Serif" w:hAnsi="Liberation Serif"/>
                <w:bCs/>
                <w:sz w:val="24"/>
                <w:szCs w:val="24"/>
              </w:rPr>
              <w:t>оличество баллов в одной анкете.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90B60" w:rsidRPr="00590B60" w:rsidRDefault="00590B60" w:rsidP="009527D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</w:p>
        </w:tc>
      </w:tr>
      <w:tr w:rsidR="00460206" w:rsidRPr="00590B60" w:rsidTr="00590B60">
        <w:tc>
          <w:tcPr>
            <w:tcW w:w="1383" w:type="dxa"/>
          </w:tcPr>
          <w:p w:rsidR="00460206" w:rsidRPr="00590B60" w:rsidRDefault="0046020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Показатель объема</w:t>
            </w:r>
          </w:p>
        </w:tc>
        <w:tc>
          <w:tcPr>
            <w:tcW w:w="1843" w:type="dxa"/>
          </w:tcPr>
          <w:p w:rsidR="00460206" w:rsidRPr="00590B60" w:rsidRDefault="002F66AF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Количество посещений</w:t>
            </w:r>
          </w:p>
        </w:tc>
        <w:tc>
          <w:tcPr>
            <w:tcW w:w="1417" w:type="dxa"/>
          </w:tcPr>
          <w:p w:rsidR="00460206" w:rsidRPr="00590B60" w:rsidRDefault="00460206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Единиц</w:t>
            </w:r>
          </w:p>
        </w:tc>
        <w:tc>
          <w:tcPr>
            <w:tcW w:w="1418" w:type="dxa"/>
          </w:tcPr>
          <w:p w:rsidR="00460206" w:rsidRPr="00590B60" w:rsidRDefault="002F66AF" w:rsidP="00BF5E2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Кп</w:t>
            </w:r>
            <w:proofErr w:type="spellEnd"/>
          </w:p>
        </w:tc>
        <w:tc>
          <w:tcPr>
            <w:tcW w:w="3403" w:type="dxa"/>
          </w:tcPr>
          <w:p w:rsidR="00460206" w:rsidRPr="00590B60" w:rsidRDefault="002F66AF" w:rsidP="00A930FD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proofErr w:type="spellStart"/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Кп</w:t>
            </w:r>
            <w:proofErr w:type="spellEnd"/>
            <w:r w:rsidR="00460206"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 – количество </w:t>
            </w:r>
            <w:r w:rsidR="00A930FD" w:rsidRPr="00590B60">
              <w:rPr>
                <w:rFonts w:ascii="Liberation Serif" w:hAnsi="Liberation Serif"/>
                <w:bCs/>
                <w:sz w:val="24"/>
                <w:szCs w:val="24"/>
              </w:rPr>
              <w:t>посещений</w:t>
            </w:r>
            <w:r w:rsidR="00A930FD" w:rsidRPr="00590B6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930FD" w:rsidRPr="00590B60">
              <w:rPr>
                <w:rFonts w:ascii="Liberation Serif" w:hAnsi="Liberation Serif"/>
                <w:bCs/>
                <w:sz w:val="24"/>
                <w:szCs w:val="24"/>
              </w:rPr>
              <w:t>в помещениях библиотеки</w:t>
            </w:r>
            <w:r w:rsidR="00DB5E41" w:rsidRPr="00590B60">
              <w:rPr>
                <w:rFonts w:ascii="Liberation Serif" w:hAnsi="Liberation Serif"/>
                <w:bCs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60206" w:rsidRPr="00590B60" w:rsidRDefault="000B2618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Дневник работы библиотеки </w:t>
            </w:r>
          </w:p>
        </w:tc>
        <w:tc>
          <w:tcPr>
            <w:tcW w:w="3828" w:type="dxa"/>
          </w:tcPr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 xml:space="preserve">Предоставление пользователям библиотечно-информационных услуг в помещениях библиотеки: 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обслуживание пользователей;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реализация творческих библиотечных программ;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проведение литературных вечеров, лекций, выставок, творческих мастерских;</w:t>
            </w:r>
          </w:p>
          <w:p w:rsidR="00460206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hAnsi="Liberation Serif"/>
                <w:bCs/>
                <w:sz w:val="24"/>
                <w:szCs w:val="24"/>
                <w:highlight w:val="yellow"/>
              </w:rPr>
            </w:pPr>
            <w:r w:rsidRPr="00590B60">
              <w:rPr>
                <w:rFonts w:ascii="Liberation Serif" w:hAnsi="Liberation Serif"/>
                <w:bCs/>
                <w:sz w:val="24"/>
                <w:szCs w:val="24"/>
              </w:rPr>
              <w:t>проведение мероприятий, посвященных памятным датам.</w:t>
            </w:r>
          </w:p>
        </w:tc>
      </w:tr>
    </w:tbl>
    <w:p w:rsidR="009527DD" w:rsidRPr="00590B60" w:rsidRDefault="009527DD" w:rsidP="009527D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sectPr w:rsidR="009527DD" w:rsidRPr="00590B60" w:rsidSect="007E09B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849" w:right="1134" w:bottom="850" w:left="993" w:header="708" w:footer="708" w:gutter="0"/>
          <w:cols w:space="708"/>
          <w:titlePg/>
          <w:docGrid w:linePitch="360"/>
        </w:sectPr>
      </w:pPr>
    </w:p>
    <w:p w:rsidR="000B2618" w:rsidRPr="00590B60" w:rsidRDefault="000B2618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  <w:r w:rsidRPr="00590B60">
        <w:rPr>
          <w:rFonts w:ascii="Liberation Serif" w:hAnsi="Liberation Serif" w:cs="Liberation Serif"/>
          <w:bCs/>
          <w:sz w:val="24"/>
          <w:szCs w:val="24"/>
        </w:rPr>
        <w:lastRenderedPageBreak/>
        <w:t>Особенности определения отдельных показателей объема и качества, муниципальной работы (услуги)</w:t>
      </w:r>
    </w:p>
    <w:p w:rsidR="000B2618" w:rsidRPr="00590B60" w:rsidRDefault="000B2618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  <w:u w:val="single"/>
        </w:rPr>
      </w:pPr>
      <w:r w:rsidRPr="00590B60">
        <w:rPr>
          <w:rFonts w:ascii="Liberation Serif" w:hAnsi="Liberation Serif" w:cs="Liberation Serif"/>
          <w:bCs/>
          <w:sz w:val="24"/>
          <w:szCs w:val="24"/>
          <w:u w:val="single"/>
        </w:rPr>
        <w:t>Библиотечное, библиографическое и информационное обслуживание пользователей библиотеки. Вне стационара.</w:t>
      </w:r>
    </w:p>
    <w:p w:rsidR="000B2618" w:rsidRPr="00590B60" w:rsidRDefault="000B2618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  <w:r w:rsidRPr="00590B60">
        <w:rPr>
          <w:rFonts w:ascii="Liberation Serif" w:hAnsi="Liberation Serif" w:cs="Liberation Serif"/>
          <w:bCs/>
          <w:sz w:val="24"/>
          <w:szCs w:val="24"/>
        </w:rPr>
        <w:t>(наименование муниципальной услуги (работы))</w:t>
      </w:r>
    </w:p>
    <w:p w:rsidR="000B2618" w:rsidRPr="00590B60" w:rsidRDefault="000B2618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</w:p>
    <w:p w:rsidR="000B2618" w:rsidRPr="00590B60" w:rsidRDefault="00C20291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  <w:r w:rsidRPr="00C20291">
        <w:rPr>
          <w:rFonts w:ascii="Liberation Serif" w:hAnsi="Liberation Serif" w:cs="Liberation Serif"/>
          <w:bCs/>
          <w:sz w:val="24"/>
          <w:szCs w:val="24"/>
        </w:rPr>
        <w:t xml:space="preserve">на 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>202</w:t>
      </w:r>
      <w:r w:rsidR="00906535">
        <w:rPr>
          <w:rFonts w:ascii="Liberation Serif" w:hAnsi="Liberation Serif" w:cs="Liberation Serif"/>
          <w:bCs/>
          <w:sz w:val="24"/>
          <w:szCs w:val="24"/>
        </w:rPr>
        <w:t>5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C20291">
        <w:rPr>
          <w:rFonts w:ascii="Liberation Serif" w:hAnsi="Liberation Serif" w:cs="Liberation Serif"/>
          <w:bCs/>
          <w:sz w:val="24"/>
          <w:szCs w:val="24"/>
        </w:rPr>
        <w:t xml:space="preserve">год и плановый период 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>202</w:t>
      </w:r>
      <w:r w:rsidR="00906535">
        <w:rPr>
          <w:rFonts w:ascii="Liberation Serif" w:hAnsi="Liberation Serif" w:cs="Liberation Serif"/>
          <w:bCs/>
          <w:sz w:val="24"/>
          <w:szCs w:val="24"/>
        </w:rPr>
        <w:t>6</w:t>
      </w:r>
      <w:r w:rsidRPr="00C20291">
        <w:rPr>
          <w:rFonts w:ascii="Liberation Serif" w:hAnsi="Liberation Serif" w:cs="Liberation Serif"/>
          <w:bCs/>
          <w:sz w:val="24"/>
          <w:szCs w:val="24"/>
        </w:rPr>
        <w:t>-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>202</w:t>
      </w:r>
      <w:r w:rsidR="00906535">
        <w:rPr>
          <w:rFonts w:ascii="Liberation Serif" w:hAnsi="Liberation Serif" w:cs="Liberation Serif"/>
          <w:bCs/>
          <w:sz w:val="24"/>
          <w:szCs w:val="24"/>
        </w:rPr>
        <w:t>7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C20291">
        <w:rPr>
          <w:rFonts w:ascii="Liberation Serif" w:hAnsi="Liberation Serif" w:cs="Liberation Serif"/>
          <w:bCs/>
          <w:sz w:val="24"/>
          <w:szCs w:val="24"/>
        </w:rPr>
        <w:t>годы</w:t>
      </w:r>
    </w:p>
    <w:p w:rsidR="000B2618" w:rsidRPr="00590B60" w:rsidRDefault="000B2618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418"/>
        <w:gridCol w:w="3544"/>
        <w:gridCol w:w="1984"/>
        <w:gridCol w:w="3969"/>
      </w:tblGrid>
      <w:tr w:rsidR="000B2618" w:rsidRPr="00590B60" w:rsidTr="00590B60">
        <w:trPr>
          <w:tblHeader/>
        </w:trPr>
        <w:tc>
          <w:tcPr>
            <w:tcW w:w="138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843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8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vertAlign w:val="superscript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Формула расчета показателя</w:t>
            </w:r>
          </w:p>
        </w:tc>
        <w:tc>
          <w:tcPr>
            <w:tcW w:w="354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vertAlign w:val="superscript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Расшифровка обозначений, используемых в формуле расчета</w:t>
            </w:r>
          </w:p>
        </w:tc>
        <w:tc>
          <w:tcPr>
            <w:tcW w:w="198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3969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Примечание</w:t>
            </w: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br/>
              <w:t>(</w:t>
            </w:r>
            <w:r w:rsidRPr="00590B60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Указываются отдельные особенности расчета значения показателя)</w:t>
            </w:r>
          </w:p>
        </w:tc>
      </w:tr>
      <w:tr w:rsidR="000B2618" w:rsidRPr="00590B60" w:rsidTr="00590B60">
        <w:trPr>
          <w:trHeight w:val="224"/>
          <w:tblHeader/>
        </w:trPr>
        <w:tc>
          <w:tcPr>
            <w:tcW w:w="138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F412C1" w:rsidRPr="00590B60" w:rsidTr="00590B60">
        <w:trPr>
          <w:trHeight w:val="838"/>
        </w:trPr>
        <w:tc>
          <w:tcPr>
            <w:tcW w:w="1384" w:type="dxa"/>
            <w:vMerge w:val="restart"/>
          </w:tcPr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Динамика количества зарегистрированных пользователей по сравнению с предыдущим годом</w:t>
            </w:r>
          </w:p>
        </w:tc>
        <w:tc>
          <w:tcPr>
            <w:tcW w:w="1417" w:type="dxa"/>
            <w:vMerge w:val="restart"/>
          </w:tcPr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8" w:type="dxa"/>
            <w:vMerge w:val="restart"/>
          </w:tcPr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Ко/Ка*</w:t>
            </w:r>
          </w:p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100</w:t>
            </w:r>
          </w:p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F412C1" w:rsidRPr="00590B60" w:rsidRDefault="00F412C1" w:rsidP="00D3032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proofErr w:type="gram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Ко</w:t>
            </w:r>
            <w:proofErr w:type="gramEnd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– количество зарегистрированных п</w:t>
            </w:r>
            <w:r w:rsidR="00DB5E41"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ользователей за отчетный период;</w:t>
            </w: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84" w:type="dxa"/>
          </w:tcPr>
          <w:p w:rsidR="00F412C1" w:rsidRPr="00590B60" w:rsidRDefault="00F412C1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Дневник работы библиотеки </w:t>
            </w:r>
          </w:p>
        </w:tc>
        <w:tc>
          <w:tcPr>
            <w:tcW w:w="3969" w:type="dxa"/>
            <w:vMerge w:val="restart"/>
          </w:tcPr>
          <w:p w:rsidR="00F412C1" w:rsidRPr="00590B60" w:rsidRDefault="00F412C1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</w:tr>
      <w:tr w:rsidR="000B2618" w:rsidRPr="00590B60" w:rsidTr="00590B60">
        <w:tc>
          <w:tcPr>
            <w:tcW w:w="1384" w:type="dxa"/>
            <w:vMerge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0B2618" w:rsidRPr="00590B60" w:rsidRDefault="000B2618" w:rsidP="00D3032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Ка – количество зарегистрированных пользователей за аналогичный период предыдущего года.</w:t>
            </w:r>
          </w:p>
        </w:tc>
        <w:tc>
          <w:tcPr>
            <w:tcW w:w="1984" w:type="dxa"/>
          </w:tcPr>
          <w:p w:rsidR="000B2618" w:rsidRPr="00590B60" w:rsidRDefault="00440363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Дневник</w:t>
            </w:r>
            <w:r w:rsidR="000B2618"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работы библиотеки </w:t>
            </w:r>
          </w:p>
        </w:tc>
        <w:tc>
          <w:tcPr>
            <w:tcW w:w="3969" w:type="dxa"/>
            <w:vMerge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</w:tr>
      <w:tr w:rsidR="000B2618" w:rsidRPr="00590B60" w:rsidTr="00590B60">
        <w:tc>
          <w:tcPr>
            <w:tcW w:w="138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Показатель объема</w:t>
            </w:r>
          </w:p>
        </w:tc>
        <w:tc>
          <w:tcPr>
            <w:tcW w:w="1843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Количество посещений</w:t>
            </w:r>
          </w:p>
        </w:tc>
        <w:tc>
          <w:tcPr>
            <w:tcW w:w="1417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418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proofErr w:type="spell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Кп</w:t>
            </w:r>
            <w:proofErr w:type="spellEnd"/>
          </w:p>
        </w:tc>
        <w:tc>
          <w:tcPr>
            <w:tcW w:w="3544" w:type="dxa"/>
          </w:tcPr>
          <w:p w:rsidR="000B2618" w:rsidRPr="00590B60" w:rsidRDefault="000B2618" w:rsidP="000B261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proofErr w:type="spell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Кп</w:t>
            </w:r>
            <w:proofErr w:type="spellEnd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</w:t>
            </w:r>
            <w:r w:rsidR="00A930FD"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– количество посещений вне стационарной библиотеки</w:t>
            </w:r>
            <w:r w:rsidR="00D30329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984" w:type="dxa"/>
          </w:tcPr>
          <w:p w:rsidR="000B2618" w:rsidRPr="00590B60" w:rsidRDefault="000B2618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Дневник работы библиотеки </w:t>
            </w:r>
          </w:p>
        </w:tc>
        <w:tc>
          <w:tcPr>
            <w:tcW w:w="3969" w:type="dxa"/>
          </w:tcPr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Предоставление пользователям библиотечно-информационных услуг вне стационарной библиотеки с целью приближения к месту работы, учебы или местожительства населения: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обслуживание во внестационарных библиотечных пунктах в различных организациях;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проведение праздников в рамках общегородских мероприятий, а также праздников выходного дня;</w:t>
            </w:r>
          </w:p>
          <w:p w:rsidR="000B2618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highlight w:val="yellow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lastRenderedPageBreak/>
              <w:t>проведение мероприятий в детских образовательных учреждениях города.</w:t>
            </w:r>
          </w:p>
        </w:tc>
      </w:tr>
    </w:tbl>
    <w:p w:rsidR="000B2618" w:rsidRPr="00590B60" w:rsidRDefault="000B2618" w:rsidP="000B261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  <w:sectPr w:rsidR="000B2618" w:rsidRPr="00590B60" w:rsidSect="00590B60">
          <w:pgSz w:w="16838" w:h="11906" w:orient="landscape"/>
          <w:pgMar w:top="849" w:right="1134" w:bottom="709" w:left="993" w:header="708" w:footer="708" w:gutter="0"/>
          <w:cols w:space="708"/>
          <w:docGrid w:linePitch="360"/>
        </w:sectPr>
      </w:pPr>
    </w:p>
    <w:p w:rsidR="00A930FD" w:rsidRPr="00590B60" w:rsidRDefault="00A930FD" w:rsidP="00A930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  <w:r w:rsidRPr="00590B60">
        <w:rPr>
          <w:rFonts w:ascii="Liberation Serif" w:hAnsi="Liberation Serif" w:cs="Liberation Serif"/>
          <w:bCs/>
          <w:sz w:val="24"/>
          <w:szCs w:val="24"/>
        </w:rPr>
        <w:t>Особенности определения отдельных показателей объема и качества, муниципальной работы (услуги)</w:t>
      </w:r>
    </w:p>
    <w:p w:rsidR="00A930FD" w:rsidRPr="00590B60" w:rsidRDefault="00A930FD" w:rsidP="00A930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  <w:u w:val="single"/>
        </w:rPr>
      </w:pPr>
      <w:r w:rsidRPr="00590B60">
        <w:rPr>
          <w:rFonts w:ascii="Liberation Serif" w:hAnsi="Liberation Serif" w:cs="Liberation Serif"/>
          <w:bCs/>
          <w:sz w:val="24"/>
          <w:szCs w:val="24"/>
          <w:u w:val="single"/>
        </w:rPr>
        <w:t>Библиотечное, библиографическое и информационное обслуживание пользователей библиотеки. Удаленно через сеть Интернет.</w:t>
      </w:r>
    </w:p>
    <w:p w:rsidR="00A930FD" w:rsidRPr="00590B60" w:rsidRDefault="00A930FD" w:rsidP="00A930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  <w:r w:rsidRPr="00590B60">
        <w:rPr>
          <w:rFonts w:ascii="Liberation Serif" w:hAnsi="Liberation Serif" w:cs="Liberation Serif"/>
          <w:bCs/>
          <w:sz w:val="24"/>
          <w:szCs w:val="24"/>
        </w:rPr>
        <w:t>(наименование муниципальной услуги (работы))</w:t>
      </w:r>
    </w:p>
    <w:p w:rsidR="00A930FD" w:rsidRPr="00590B60" w:rsidRDefault="00A930FD" w:rsidP="00A930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</w:p>
    <w:p w:rsidR="00A930FD" w:rsidRPr="00590B60" w:rsidRDefault="00C20291" w:rsidP="00A930F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 w:cs="Liberation Serif"/>
          <w:bCs/>
          <w:sz w:val="24"/>
          <w:szCs w:val="24"/>
        </w:rPr>
      </w:pPr>
      <w:r w:rsidRPr="00C20291">
        <w:rPr>
          <w:rFonts w:ascii="Liberation Serif" w:hAnsi="Liberation Serif" w:cs="Liberation Serif"/>
          <w:bCs/>
          <w:sz w:val="24"/>
          <w:szCs w:val="24"/>
        </w:rPr>
        <w:t xml:space="preserve">на 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>202</w:t>
      </w:r>
      <w:r w:rsidR="00906535">
        <w:rPr>
          <w:rFonts w:ascii="Liberation Serif" w:hAnsi="Liberation Serif" w:cs="Liberation Serif"/>
          <w:bCs/>
          <w:sz w:val="24"/>
          <w:szCs w:val="24"/>
        </w:rPr>
        <w:t>5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C20291">
        <w:rPr>
          <w:rFonts w:ascii="Liberation Serif" w:hAnsi="Liberation Serif" w:cs="Liberation Serif"/>
          <w:bCs/>
          <w:sz w:val="24"/>
          <w:szCs w:val="24"/>
        </w:rPr>
        <w:t xml:space="preserve">год и плановый период 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>202</w:t>
      </w:r>
      <w:r w:rsidR="00906535">
        <w:rPr>
          <w:rFonts w:ascii="Liberation Serif" w:hAnsi="Liberation Serif" w:cs="Liberation Serif"/>
          <w:bCs/>
          <w:sz w:val="24"/>
          <w:szCs w:val="24"/>
        </w:rPr>
        <w:t>6</w:t>
      </w:r>
      <w:r w:rsidRPr="00C20291">
        <w:rPr>
          <w:rFonts w:ascii="Liberation Serif" w:hAnsi="Liberation Serif" w:cs="Liberation Serif"/>
          <w:bCs/>
          <w:sz w:val="24"/>
          <w:szCs w:val="24"/>
        </w:rPr>
        <w:t>-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>202</w:t>
      </w:r>
      <w:r w:rsidR="00906535">
        <w:rPr>
          <w:rFonts w:ascii="Liberation Serif" w:hAnsi="Liberation Serif" w:cs="Liberation Serif"/>
          <w:bCs/>
          <w:sz w:val="24"/>
          <w:szCs w:val="24"/>
        </w:rPr>
        <w:t>7</w:t>
      </w:r>
      <w:r w:rsidR="00906535" w:rsidRPr="00C20291">
        <w:rPr>
          <w:rFonts w:ascii="Liberation Serif" w:hAnsi="Liberation Serif" w:cs="Liberation Serif"/>
          <w:bCs/>
          <w:sz w:val="24"/>
          <w:szCs w:val="24"/>
        </w:rPr>
        <w:t xml:space="preserve"> </w:t>
      </w:r>
      <w:r w:rsidRPr="00C20291">
        <w:rPr>
          <w:rFonts w:ascii="Liberation Serif" w:hAnsi="Liberation Serif" w:cs="Liberation Serif"/>
          <w:bCs/>
          <w:sz w:val="24"/>
          <w:szCs w:val="24"/>
        </w:rPr>
        <w:t>годы</w:t>
      </w:r>
      <w:r w:rsidRPr="00C20291" w:rsidDel="00C20291">
        <w:rPr>
          <w:rFonts w:ascii="Liberation Serif" w:hAnsi="Liberation Serif" w:cs="Liberation Serif"/>
          <w:bCs/>
          <w:sz w:val="24"/>
          <w:szCs w:val="24"/>
        </w:rPr>
        <w:t xml:space="preserve"> </w:t>
      </w:r>
    </w:p>
    <w:tbl>
      <w:tblPr>
        <w:tblStyle w:val="1"/>
        <w:tblW w:w="15559" w:type="dxa"/>
        <w:tblLayout w:type="fixed"/>
        <w:tblLook w:val="04A0" w:firstRow="1" w:lastRow="0" w:firstColumn="1" w:lastColumn="0" w:noHBand="0" w:noVBand="1"/>
      </w:tblPr>
      <w:tblGrid>
        <w:gridCol w:w="1384"/>
        <w:gridCol w:w="1843"/>
        <w:gridCol w:w="1417"/>
        <w:gridCol w:w="1418"/>
        <w:gridCol w:w="3544"/>
        <w:gridCol w:w="1984"/>
        <w:gridCol w:w="3969"/>
      </w:tblGrid>
      <w:tr w:rsidR="00A930FD" w:rsidRPr="00590B60" w:rsidTr="00590B60">
        <w:trPr>
          <w:tblHeader/>
        </w:trPr>
        <w:tc>
          <w:tcPr>
            <w:tcW w:w="138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843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1417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418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vertAlign w:val="superscript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Формула расчета показателя</w:t>
            </w:r>
          </w:p>
        </w:tc>
        <w:tc>
          <w:tcPr>
            <w:tcW w:w="354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vertAlign w:val="superscript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Расшифровка обозначений, используемых в формуле расчета</w:t>
            </w:r>
          </w:p>
        </w:tc>
        <w:tc>
          <w:tcPr>
            <w:tcW w:w="198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Источник данных (указывается по каждой составляющей формулы расчета)</w:t>
            </w:r>
          </w:p>
        </w:tc>
        <w:tc>
          <w:tcPr>
            <w:tcW w:w="3969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Примечание</w:t>
            </w: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br/>
              <w:t>(</w:t>
            </w:r>
            <w:r w:rsidRPr="00590B60">
              <w:rPr>
                <w:rFonts w:ascii="Liberation Serif" w:eastAsiaTheme="minorHAnsi" w:hAnsi="Liberation Serif" w:cs="Liberation Serif"/>
                <w:sz w:val="24"/>
                <w:szCs w:val="24"/>
                <w:lang w:eastAsia="en-US"/>
              </w:rPr>
              <w:t>Указываются отдельные особенности расчета значения показателя)</w:t>
            </w:r>
          </w:p>
        </w:tc>
      </w:tr>
      <w:tr w:rsidR="00A930FD" w:rsidRPr="00590B60" w:rsidTr="00590B60">
        <w:trPr>
          <w:trHeight w:val="224"/>
          <w:tblHeader/>
        </w:trPr>
        <w:tc>
          <w:tcPr>
            <w:tcW w:w="138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3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4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98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969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7</w:t>
            </w:r>
          </w:p>
        </w:tc>
      </w:tr>
      <w:tr w:rsidR="00F412C1" w:rsidRPr="00590B60" w:rsidTr="00590B60">
        <w:trPr>
          <w:trHeight w:val="838"/>
        </w:trPr>
        <w:tc>
          <w:tcPr>
            <w:tcW w:w="1384" w:type="dxa"/>
            <w:vMerge w:val="restart"/>
          </w:tcPr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Показатель качества</w:t>
            </w:r>
          </w:p>
        </w:tc>
        <w:tc>
          <w:tcPr>
            <w:tcW w:w="1843" w:type="dxa"/>
            <w:vMerge w:val="restart"/>
          </w:tcPr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Динамика количества зарегистрированных пользователей по сравнению с предыдущим годом</w:t>
            </w:r>
          </w:p>
        </w:tc>
        <w:tc>
          <w:tcPr>
            <w:tcW w:w="1417" w:type="dxa"/>
            <w:vMerge w:val="restart"/>
          </w:tcPr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Процент</w:t>
            </w:r>
          </w:p>
        </w:tc>
        <w:tc>
          <w:tcPr>
            <w:tcW w:w="1418" w:type="dxa"/>
            <w:vMerge w:val="restart"/>
          </w:tcPr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Ко/Ка*</w:t>
            </w:r>
          </w:p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100</w:t>
            </w:r>
          </w:p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F412C1" w:rsidRPr="00590B60" w:rsidRDefault="00F412C1" w:rsidP="00D3032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proofErr w:type="gram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Ко</w:t>
            </w:r>
            <w:proofErr w:type="gramEnd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– количество зарегистрированных по</w:t>
            </w:r>
            <w:r w:rsidR="00DB5E41"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льзователей за отчетный период;</w:t>
            </w:r>
          </w:p>
        </w:tc>
        <w:tc>
          <w:tcPr>
            <w:tcW w:w="1984" w:type="dxa"/>
          </w:tcPr>
          <w:p w:rsidR="00F412C1" w:rsidRPr="00590B60" w:rsidRDefault="00F412C1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Дневник работы библиотеки </w:t>
            </w:r>
          </w:p>
        </w:tc>
        <w:tc>
          <w:tcPr>
            <w:tcW w:w="3969" w:type="dxa"/>
            <w:vMerge w:val="restart"/>
          </w:tcPr>
          <w:p w:rsidR="00F412C1" w:rsidRPr="00590B60" w:rsidRDefault="00F412C1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</w:tr>
      <w:tr w:rsidR="00A930FD" w:rsidRPr="00590B60" w:rsidTr="00590B60">
        <w:tc>
          <w:tcPr>
            <w:tcW w:w="1384" w:type="dxa"/>
            <w:vMerge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A930FD" w:rsidRPr="00590B60" w:rsidRDefault="00A930FD" w:rsidP="00D30329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Ка – количество зарегистрированных пользователей за аналогичный период предыдущего года.</w:t>
            </w:r>
          </w:p>
        </w:tc>
        <w:tc>
          <w:tcPr>
            <w:tcW w:w="1984" w:type="dxa"/>
          </w:tcPr>
          <w:p w:rsidR="00A930FD" w:rsidRPr="00590B60" w:rsidRDefault="00440363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Дневник</w:t>
            </w:r>
            <w:r w:rsidR="00A930FD"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работы библиотеки </w:t>
            </w:r>
          </w:p>
        </w:tc>
        <w:tc>
          <w:tcPr>
            <w:tcW w:w="3969" w:type="dxa"/>
            <w:vMerge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</w:p>
        </w:tc>
      </w:tr>
      <w:tr w:rsidR="00A930FD" w:rsidRPr="00590B60" w:rsidTr="00590B60">
        <w:trPr>
          <w:trHeight w:val="4645"/>
        </w:trPr>
        <w:tc>
          <w:tcPr>
            <w:tcW w:w="1384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Показатель объема</w:t>
            </w:r>
          </w:p>
        </w:tc>
        <w:tc>
          <w:tcPr>
            <w:tcW w:w="1843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Количество посещений</w:t>
            </w:r>
          </w:p>
        </w:tc>
        <w:tc>
          <w:tcPr>
            <w:tcW w:w="1417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1418" w:type="dxa"/>
          </w:tcPr>
          <w:p w:rsidR="00A930FD" w:rsidRPr="00590B60" w:rsidRDefault="00A930FD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proofErr w:type="spell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Кп</w:t>
            </w:r>
            <w:proofErr w:type="spellEnd"/>
          </w:p>
        </w:tc>
        <w:tc>
          <w:tcPr>
            <w:tcW w:w="3544" w:type="dxa"/>
          </w:tcPr>
          <w:p w:rsidR="00440363" w:rsidRPr="00590B60" w:rsidRDefault="00440363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proofErr w:type="spell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Кп</w:t>
            </w:r>
            <w:proofErr w:type="spellEnd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 – количество посещений </w:t>
            </w:r>
          </w:p>
          <w:p w:rsidR="00A930FD" w:rsidRPr="00590B60" w:rsidRDefault="00440363" w:rsidP="00A930F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удаленно через сеть Интернет.</w:t>
            </w:r>
          </w:p>
        </w:tc>
        <w:tc>
          <w:tcPr>
            <w:tcW w:w="1984" w:type="dxa"/>
          </w:tcPr>
          <w:p w:rsidR="00A930FD" w:rsidRPr="00590B60" w:rsidRDefault="00A930FD" w:rsidP="00BA232D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Дневник работы библиотеки </w:t>
            </w:r>
          </w:p>
        </w:tc>
        <w:tc>
          <w:tcPr>
            <w:tcW w:w="3969" w:type="dxa"/>
          </w:tcPr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Предоставление пользователям библиотечно-информационных услуг удаленно через сеть Интернет: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предоставление удаленного доступа пользователям к  справочно-поисковому аппарату библиотеки, электронным базам данных, электронным библиотечным системам;</w:t>
            </w:r>
          </w:p>
          <w:p w:rsidR="00994F13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организация работы ЦОД по обеспечению доступа к информационным и коммуникационным ресурсам сети Интернет и правовых  баз данных;</w:t>
            </w:r>
          </w:p>
          <w:p w:rsidR="00A930FD" w:rsidRPr="00590B60" w:rsidRDefault="00994F13" w:rsidP="00994F1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</w:pPr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систематическая работа с сайтом ПМБУК «ЦБС» </w:t>
            </w:r>
            <w:proofErr w:type="spell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prv</w:t>
            </w:r>
            <w:proofErr w:type="spellEnd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 xml:space="preserve"> – </w:t>
            </w:r>
            <w:proofErr w:type="spellStart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lib</w:t>
            </w:r>
            <w:proofErr w:type="spellEnd"/>
            <w:r w:rsidRPr="00590B60">
              <w:rPr>
                <w:rFonts w:ascii="Liberation Serif" w:eastAsiaTheme="minorHAnsi" w:hAnsi="Liberation Serif" w:cs="Liberation Serif"/>
                <w:bCs/>
                <w:sz w:val="24"/>
                <w:szCs w:val="24"/>
                <w:lang w:eastAsia="en-US"/>
              </w:rPr>
              <w:t>.</w:t>
            </w:r>
          </w:p>
        </w:tc>
      </w:tr>
    </w:tbl>
    <w:p w:rsidR="00B36044" w:rsidRPr="00590B60" w:rsidRDefault="00B36044" w:rsidP="00590B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Liberation Serif" w:hAnsi="Liberation Serif"/>
          <w:sz w:val="24"/>
          <w:szCs w:val="24"/>
        </w:rPr>
      </w:pPr>
    </w:p>
    <w:sectPr w:rsidR="00B36044" w:rsidRPr="00590B60" w:rsidSect="00590B60">
      <w:pgSz w:w="16838" w:h="11906" w:orient="landscape"/>
      <w:pgMar w:top="1418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291" w:rsidRDefault="00C20291" w:rsidP="009527DD">
      <w:pPr>
        <w:spacing w:after="0" w:line="240" w:lineRule="auto"/>
      </w:pPr>
      <w:r>
        <w:separator/>
      </w:r>
    </w:p>
  </w:endnote>
  <w:endnote w:type="continuationSeparator" w:id="0">
    <w:p w:rsidR="00C20291" w:rsidRDefault="00C20291" w:rsidP="0095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1" w:rsidRDefault="00C2029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1" w:rsidRDefault="00C2029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1" w:rsidRDefault="00C20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291" w:rsidRDefault="00C20291" w:rsidP="009527DD">
      <w:pPr>
        <w:spacing w:after="0" w:line="240" w:lineRule="auto"/>
      </w:pPr>
      <w:r>
        <w:separator/>
      </w:r>
    </w:p>
  </w:footnote>
  <w:footnote w:type="continuationSeparator" w:id="0">
    <w:p w:rsidR="00C20291" w:rsidRDefault="00C20291" w:rsidP="009527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1" w:rsidRDefault="00C20291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ustomXmlInsRangeStart w:id="3" w:author="cultur2" w:date="2023-05-12T12:02:00Z"/>
  <w:sdt>
    <w:sdtPr>
      <w:id w:val="-1561402148"/>
      <w:docPartObj>
        <w:docPartGallery w:val="Page Numbers (Top of Page)"/>
        <w:docPartUnique/>
      </w:docPartObj>
    </w:sdtPr>
    <w:sdtEndPr/>
    <w:sdtContent>
      <w:customXmlInsRangeEnd w:id="3"/>
      <w:p w:rsidR="00C20291" w:rsidRDefault="00C20291">
        <w:pPr>
          <w:pStyle w:val="a9"/>
          <w:jc w:val="center"/>
          <w:rPr>
            <w:ins w:id="4" w:author="cultur2" w:date="2023-05-12T12:02:00Z"/>
          </w:rPr>
        </w:pPr>
        <w:ins w:id="5" w:author="cultur2" w:date="2023-05-12T12:02:00Z">
          <w:r>
            <w:fldChar w:fldCharType="begin"/>
          </w:r>
          <w:r>
            <w:instrText>PAGE   \* MERGEFORMAT</w:instrText>
          </w:r>
          <w:r>
            <w:fldChar w:fldCharType="separate"/>
          </w:r>
        </w:ins>
        <w:r w:rsidR="002949ED">
          <w:rPr>
            <w:noProof/>
          </w:rPr>
          <w:t>2</w:t>
        </w:r>
        <w:ins w:id="6" w:author="cultur2" w:date="2023-05-12T12:02:00Z">
          <w:r>
            <w:fldChar w:fldCharType="end"/>
          </w:r>
        </w:ins>
      </w:p>
      <w:customXmlInsRangeStart w:id="7" w:author="cultur2" w:date="2023-05-12T12:02:00Z"/>
    </w:sdtContent>
  </w:sdt>
  <w:customXmlInsRangeEnd w:id="7"/>
  <w:p w:rsidR="00C20291" w:rsidRDefault="00C20291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91" w:rsidRDefault="00C2029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79"/>
    <w:rsid w:val="000B2618"/>
    <w:rsid w:val="001108CD"/>
    <w:rsid w:val="001C5CFC"/>
    <w:rsid w:val="002949ED"/>
    <w:rsid w:val="002F66AF"/>
    <w:rsid w:val="003746E3"/>
    <w:rsid w:val="0038075A"/>
    <w:rsid w:val="00440363"/>
    <w:rsid w:val="00460206"/>
    <w:rsid w:val="004828D9"/>
    <w:rsid w:val="00590B60"/>
    <w:rsid w:val="005C31FD"/>
    <w:rsid w:val="00607257"/>
    <w:rsid w:val="0068306A"/>
    <w:rsid w:val="006F0574"/>
    <w:rsid w:val="006F09CA"/>
    <w:rsid w:val="00757731"/>
    <w:rsid w:val="007E09B0"/>
    <w:rsid w:val="00851B3D"/>
    <w:rsid w:val="00906535"/>
    <w:rsid w:val="00937679"/>
    <w:rsid w:val="009527DD"/>
    <w:rsid w:val="00991D7E"/>
    <w:rsid w:val="00994F13"/>
    <w:rsid w:val="009964F6"/>
    <w:rsid w:val="00A05ADF"/>
    <w:rsid w:val="00A25CF2"/>
    <w:rsid w:val="00A42D8F"/>
    <w:rsid w:val="00A930FD"/>
    <w:rsid w:val="00AB11DC"/>
    <w:rsid w:val="00B36044"/>
    <w:rsid w:val="00B40ABB"/>
    <w:rsid w:val="00B72FE8"/>
    <w:rsid w:val="00B84460"/>
    <w:rsid w:val="00B95B37"/>
    <w:rsid w:val="00BA232D"/>
    <w:rsid w:val="00BB696E"/>
    <w:rsid w:val="00BF5E27"/>
    <w:rsid w:val="00C20291"/>
    <w:rsid w:val="00D30329"/>
    <w:rsid w:val="00DB5E41"/>
    <w:rsid w:val="00F4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C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1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9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5B37"/>
  </w:style>
  <w:style w:type="paragraph" w:styleId="ab">
    <w:name w:val="footer"/>
    <w:basedOn w:val="a"/>
    <w:link w:val="ac"/>
    <w:uiPriority w:val="99"/>
    <w:unhideWhenUsed/>
    <w:rsid w:val="00B9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5B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527D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9527DD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6">
    <w:name w:val="footnote reference"/>
    <w:basedOn w:val="a0"/>
    <w:uiPriority w:val="99"/>
    <w:semiHidden/>
    <w:unhideWhenUsed/>
    <w:rsid w:val="009527DD"/>
    <w:rPr>
      <w:vertAlign w:val="superscript"/>
    </w:rPr>
  </w:style>
  <w:style w:type="table" w:styleId="a3">
    <w:name w:val="Table Grid"/>
    <w:basedOn w:val="a1"/>
    <w:uiPriority w:val="59"/>
    <w:rsid w:val="009527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5C3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31FD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B9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5B37"/>
  </w:style>
  <w:style w:type="paragraph" w:styleId="ab">
    <w:name w:val="footer"/>
    <w:basedOn w:val="a"/>
    <w:link w:val="ac"/>
    <w:uiPriority w:val="99"/>
    <w:unhideWhenUsed/>
    <w:rsid w:val="00B95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5B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cultur2</dc:creator>
  <cp:keywords/>
  <dc:description/>
  <cp:lastModifiedBy>Ващенко Юлия Александровна</cp:lastModifiedBy>
  <cp:revision>31</cp:revision>
  <cp:lastPrinted>2023-03-15T11:52:00Z</cp:lastPrinted>
  <dcterms:created xsi:type="dcterms:W3CDTF">2023-03-15T11:39:00Z</dcterms:created>
  <dcterms:modified xsi:type="dcterms:W3CDTF">2024-12-27T06:27:00Z</dcterms:modified>
</cp:coreProperties>
</file>