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236BDA" w:rsidRPr="00057815" w:rsidTr="0053198E">
        <w:tc>
          <w:tcPr>
            <w:tcW w:w="5778" w:type="dxa"/>
          </w:tcPr>
          <w:p w:rsidR="00236BDA" w:rsidRPr="00057815" w:rsidRDefault="00236BDA" w:rsidP="00B218C1">
            <w:pPr>
              <w:tabs>
                <w:tab w:val="left" w:pos="2445"/>
                <w:tab w:val="right" w:pos="8195"/>
              </w:tabs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3D6D23" w:rsidRPr="00057815" w:rsidRDefault="003D6D23" w:rsidP="0053198E">
            <w:pPr>
              <w:tabs>
                <w:tab w:val="left" w:pos="2445"/>
                <w:tab w:val="right" w:pos="8195"/>
              </w:tabs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57815">
              <w:rPr>
                <w:rFonts w:ascii="Liberation Serif" w:hAnsi="Liberation Serif"/>
                <w:sz w:val="24"/>
                <w:szCs w:val="24"/>
              </w:rPr>
              <w:t>Приложение</w:t>
            </w:r>
            <w:r w:rsidRPr="0005781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057815" w:rsidRPr="0005781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  <w:p w:rsidR="00A25E3E" w:rsidRDefault="00A25E3E" w:rsidP="0053198E">
            <w:pPr>
              <w:tabs>
                <w:tab w:val="left" w:pos="2445"/>
                <w:tab w:val="right" w:pos="8195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 постановлению Администрации                                                                           </w:t>
            </w:r>
          </w:p>
          <w:p w:rsidR="00A25E3E" w:rsidRDefault="0053198E" w:rsidP="0053198E">
            <w:pPr>
              <w:tabs>
                <w:tab w:val="left" w:pos="2445"/>
                <w:tab w:val="right" w:pos="8195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A25E3E">
              <w:rPr>
                <w:rFonts w:ascii="Liberation Serif" w:hAnsi="Liberation Serif"/>
                <w:sz w:val="24"/>
                <w:szCs w:val="24"/>
              </w:rPr>
              <w:t xml:space="preserve"> округа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r w:rsidR="00A25E3E">
              <w:rPr>
                <w:rFonts w:ascii="Liberation Serif" w:hAnsi="Liberation Serif"/>
                <w:sz w:val="24"/>
                <w:szCs w:val="24"/>
              </w:rPr>
              <w:t>Первоуральск</w:t>
            </w:r>
          </w:p>
          <w:p w:rsidR="00A25E3E" w:rsidRDefault="00BD39DF" w:rsidP="00A400EE">
            <w:pPr>
              <w:tabs>
                <w:tab w:val="left" w:pos="2445"/>
                <w:tab w:val="right" w:pos="8195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03.09.2025   </w:t>
            </w:r>
            <w:r w:rsidR="00A25E3E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/>
                <w:sz w:val="24"/>
                <w:szCs w:val="24"/>
              </w:rPr>
              <w:t>2309</w:t>
            </w:r>
            <w:r w:rsidR="00A25E3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16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D6D23" w:rsidRPr="00057815" w:rsidRDefault="003D6D23" w:rsidP="00B218C1">
            <w:pPr>
              <w:tabs>
                <w:tab w:val="left" w:pos="2445"/>
                <w:tab w:val="right" w:pos="8195"/>
              </w:tabs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A25E3E" w:rsidRPr="00057815" w:rsidRDefault="00A25E3E" w:rsidP="00B218C1">
            <w:pPr>
              <w:tabs>
                <w:tab w:val="left" w:pos="2445"/>
                <w:tab w:val="right" w:pos="8195"/>
              </w:tabs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236BDA" w:rsidRPr="00057815" w:rsidRDefault="00236BDA" w:rsidP="00236BDA">
      <w:pPr>
        <w:spacing w:after="0"/>
        <w:jc w:val="center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05781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ПЛАН-ГРАФИК</w:t>
      </w:r>
    </w:p>
    <w:p w:rsidR="003D2A0C" w:rsidRPr="00057815" w:rsidRDefault="00236BDA" w:rsidP="00236BDA">
      <w:pPr>
        <w:spacing w:after="0"/>
        <w:jc w:val="center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05781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установления циркуляционного режима теплоснабжения жилого фонда </w:t>
      </w:r>
    </w:p>
    <w:p w:rsidR="00804490" w:rsidRPr="00057815" w:rsidRDefault="0053198E" w:rsidP="00236BDA">
      <w:pPr>
        <w:spacing w:after="0"/>
        <w:jc w:val="center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муниципального</w:t>
      </w:r>
      <w:r w:rsidR="003D2A0C" w:rsidRPr="0005781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округа</w:t>
      </w:r>
      <w:r w:rsidR="00236BDA" w:rsidRPr="0005781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Первоуральск в отопительный период 20</w:t>
      </w:r>
      <w:r w:rsidR="0012788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25</w:t>
      </w:r>
      <w:r w:rsidR="004C521F" w:rsidRPr="0005781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-202</w:t>
      </w:r>
      <w:r w:rsidR="0012788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6</w:t>
      </w:r>
      <w:r w:rsidR="00236BDA" w:rsidRPr="0005781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года</w:t>
      </w:r>
    </w:p>
    <w:p w:rsidR="00236BDA" w:rsidRPr="00057815" w:rsidRDefault="00236BDA" w:rsidP="00236BDA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9383" w:type="dxa"/>
        <w:tblLook w:val="04A0" w:firstRow="1" w:lastRow="0" w:firstColumn="1" w:lastColumn="0" w:noHBand="0" w:noVBand="1"/>
      </w:tblPr>
      <w:tblGrid>
        <w:gridCol w:w="1546"/>
        <w:gridCol w:w="7837"/>
      </w:tblGrid>
      <w:tr w:rsidR="00236BDA" w:rsidRPr="00B063FC" w:rsidTr="00714068">
        <w:trPr>
          <w:trHeight w:val="2592"/>
        </w:trPr>
        <w:tc>
          <w:tcPr>
            <w:tcW w:w="1546" w:type="dxa"/>
          </w:tcPr>
          <w:p w:rsidR="00236BDA" w:rsidRPr="00B063FC" w:rsidRDefault="005233B6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 день</w:t>
            </w:r>
          </w:p>
          <w:p w:rsidR="00541EBC" w:rsidRPr="00B063FC" w:rsidRDefault="00541EBC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BC" w:rsidRPr="00B063FC" w:rsidRDefault="00541EBC" w:rsidP="00541E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BC" w:rsidRPr="00B063FC" w:rsidRDefault="00541EBC" w:rsidP="00541EBC">
            <w:pPr>
              <w:tabs>
                <w:tab w:val="left" w:pos="0"/>
              </w:tabs>
              <w:ind w:right="412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BC" w:rsidRPr="00B063FC" w:rsidRDefault="00541EBC" w:rsidP="00541EBC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541EBC" w:rsidRPr="00B063FC" w:rsidRDefault="00541EBC" w:rsidP="00541EBC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541EBC" w:rsidRPr="00B063FC" w:rsidRDefault="00541EBC" w:rsidP="00541E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BC" w:rsidRPr="00B063FC" w:rsidRDefault="00541EBC" w:rsidP="00541EB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CE15FF" w:rsidRPr="00D9052F" w:rsidRDefault="002B339C" w:rsidP="0094103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Емлина 1а, 3а, 5, 7, 9, 11,13,15,17,19,21,23,23а,27</w:t>
            </w:r>
            <w:r w:rsidR="00525972"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, 29, 29А</w:t>
            </w: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</w:p>
          <w:p w:rsidR="00D84657" w:rsidRPr="00D9052F" w:rsidRDefault="00950801" w:rsidP="00FE3620">
            <w:pPr>
              <w:tabs>
                <w:tab w:val="left" w:pos="6161"/>
              </w:tabs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Емлина 2,2а,</w:t>
            </w:r>
            <w:r w:rsidR="00D84657"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14,16в</w:t>
            </w:r>
            <w:r w:rsidR="00FE3620"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ab/>
            </w:r>
          </w:p>
          <w:p w:rsidR="00D84657" w:rsidRPr="00D9052F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Ленина 45а, 45б, 45в, 47а</w:t>
            </w:r>
          </w:p>
          <w:p w:rsidR="00E65EB5" w:rsidRPr="00D9052F" w:rsidRDefault="00E65EB5" w:rsidP="00E65EB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Набережная 13, 15, 17, 17а</w:t>
            </w:r>
          </w:p>
          <w:p w:rsidR="00E65EB5" w:rsidRPr="00D9052F" w:rsidRDefault="00E65EB5" w:rsidP="00E65EB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Бурильщиков15а, 17а, 21, 21а, 23, 23а, 25</w:t>
            </w:r>
          </w:p>
          <w:p w:rsidR="00E65EB5" w:rsidRPr="00D9052F" w:rsidRDefault="00E65EB5" w:rsidP="00E65EB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переулок Бурильщиков 1,1а, 2, 4</w:t>
            </w:r>
          </w:p>
          <w:p w:rsidR="00E65EB5" w:rsidRPr="00D9052F" w:rsidRDefault="00E65EB5" w:rsidP="00E65EB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Экскаваторщиков 1, 2, 3, 4</w:t>
            </w:r>
          </w:p>
          <w:p w:rsidR="00E65EB5" w:rsidRPr="00D9052F" w:rsidRDefault="00E65EB5" w:rsidP="00E65EB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Бурильщиков 13, 14, 14а, 15, 16, 17, 18, 19, 20 </w:t>
            </w:r>
          </w:p>
          <w:p w:rsidR="00E65EB5" w:rsidRPr="00D9052F" w:rsidRDefault="00E65EB5" w:rsidP="00E65EB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Добролюбова 38, 38а,40, 42, 44</w:t>
            </w:r>
          </w:p>
          <w:p w:rsidR="00E65EB5" w:rsidRPr="00D9052F" w:rsidRDefault="00E65EB5" w:rsidP="00E65EB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Набережная 3, 4, 5, 6, 7, 7а</w:t>
            </w:r>
          </w:p>
          <w:p w:rsidR="00E65EB5" w:rsidRPr="00D9052F" w:rsidRDefault="00E65EB5" w:rsidP="00127881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</w:tr>
      <w:tr w:rsidR="00236BDA" w:rsidRPr="00B063FC" w:rsidTr="00714068">
        <w:trPr>
          <w:trHeight w:val="1630"/>
        </w:trPr>
        <w:tc>
          <w:tcPr>
            <w:tcW w:w="1546" w:type="dxa"/>
          </w:tcPr>
          <w:p w:rsidR="005233B6" w:rsidRPr="00B063FC" w:rsidRDefault="00236BDA" w:rsidP="005233B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233B6">
              <w:rPr>
                <w:rFonts w:ascii="Liberation Serif" w:hAnsi="Liberation Serif" w:cs="Times New Roman"/>
                <w:sz w:val="24"/>
                <w:szCs w:val="24"/>
              </w:rPr>
              <w:t>2 день</w:t>
            </w: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236BDA" w:rsidRPr="00D9052F" w:rsidRDefault="00752FB2" w:rsidP="00236BDA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Пр.</w:t>
            </w:r>
            <w:r w:rsidR="00E20E09" w:rsidRPr="00D9052F">
              <w:rPr>
                <w:rFonts w:ascii="Liberation Serif" w:hAnsi="Liberation Serif" w:cs="Times New Roman"/>
                <w:sz w:val="24"/>
                <w:szCs w:val="24"/>
              </w:rPr>
              <w:t>Ильича,</w:t>
            </w:r>
            <w:r w:rsidR="00D53E6A" w:rsidRPr="00D9052F">
              <w:rPr>
                <w:rFonts w:ascii="Liberation Serif" w:hAnsi="Liberation Serif" w:cs="Times New Roman"/>
                <w:sz w:val="24"/>
                <w:szCs w:val="24"/>
              </w:rPr>
              <w:t>1а,1б,</w:t>
            </w:r>
          </w:p>
          <w:p w:rsidR="00E20E09" w:rsidRPr="00D9052F" w:rsidRDefault="00E20E09" w:rsidP="00E20E0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Гагарина 71, 73</w:t>
            </w:r>
          </w:p>
          <w:p w:rsidR="00E20E09" w:rsidRPr="00D9052F" w:rsidRDefault="00E20E09" w:rsidP="00E20E0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Прокатчиков</w:t>
            </w:r>
            <w:r w:rsidR="00D277C9"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2, 2/1, 2/2, 6, 8, 10, 12/69</w:t>
            </w:r>
          </w:p>
          <w:p w:rsidR="00E65EB5" w:rsidRPr="00D9052F" w:rsidRDefault="00E65EB5" w:rsidP="00E65EB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Горняков 5, 6, 7, 8, 9, 10,16, 18, 21, 23</w:t>
            </w:r>
          </w:p>
          <w:p w:rsidR="00E65EB5" w:rsidRPr="00D9052F" w:rsidRDefault="00E65EB5" w:rsidP="00E65EB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Циолковского 23, 27, 28, 29, 33, 34б, 36</w:t>
            </w:r>
          </w:p>
          <w:p w:rsidR="00E65EB5" w:rsidRPr="00D9052F" w:rsidRDefault="00E65EB5" w:rsidP="00E65EB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Горный отвод 1, 2</w:t>
            </w:r>
          </w:p>
          <w:p w:rsidR="00E65EB5" w:rsidRPr="00D9052F" w:rsidRDefault="00E65EB5" w:rsidP="00E65EB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Энгельса 5, 7, 9, 11,13</w:t>
            </w:r>
          </w:p>
          <w:p w:rsidR="00E65EB5" w:rsidRPr="00D9052F" w:rsidRDefault="00E65EB5" w:rsidP="00E65EB5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Бажова 13, 15, 17</w:t>
            </w:r>
          </w:p>
          <w:p w:rsidR="00E65EB5" w:rsidRPr="00D9052F" w:rsidRDefault="00E65EB5" w:rsidP="00E65EB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Энгельса 2, 2а,4, 6, 10,14, 15, 16, 18</w:t>
            </w:r>
          </w:p>
          <w:p w:rsidR="00E65EB5" w:rsidRPr="00D9052F" w:rsidRDefault="00E65EB5" w:rsidP="00E65EB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  <w:p w:rsidR="00D91C58" w:rsidRPr="00D9052F" w:rsidRDefault="00D91C58" w:rsidP="00723E1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Многоквартирные дома поселка Кузино, поселка Новоуткинск,             поселка Прогресс, поселка Билимбай, поселка </w:t>
            </w:r>
            <w:proofErr w:type="spellStart"/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Вересовка</w:t>
            </w:r>
            <w:proofErr w:type="spellEnd"/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                              села </w:t>
            </w:r>
            <w:proofErr w:type="spellStart"/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, поселка Решеты, станции Хрустальная, поселка Динас, поселка Сантехизделий, поселка Птицефабрика, поселка Шайтанка</w:t>
            </w:r>
          </w:p>
        </w:tc>
      </w:tr>
      <w:tr w:rsidR="00236BDA" w:rsidRPr="00B063FC" w:rsidTr="00264A09">
        <w:trPr>
          <w:trHeight w:val="1904"/>
        </w:trPr>
        <w:tc>
          <w:tcPr>
            <w:tcW w:w="1546" w:type="dxa"/>
          </w:tcPr>
          <w:p w:rsidR="005233B6" w:rsidRPr="00B063FC" w:rsidRDefault="005233B6" w:rsidP="005233B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 день</w:t>
            </w: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236BDA" w:rsidRPr="00B063FC" w:rsidRDefault="00E81043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Ватутина </w:t>
            </w:r>
            <w:r w:rsidR="00236BD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73,</w:t>
            </w:r>
            <w:r w:rsidR="003D2A0C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236BD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75,</w:t>
            </w:r>
            <w:r w:rsidR="00236BDA" w:rsidRPr="00B063F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36BD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77,</w:t>
            </w:r>
            <w:r w:rsidR="003D2A0C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236BD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77а, 77б,</w:t>
            </w:r>
            <w:r w:rsidR="003D2A0C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236BD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79, 79а</w:t>
            </w:r>
          </w:p>
          <w:p w:rsidR="00236BDA" w:rsidRPr="00B063FC" w:rsidRDefault="00541EBC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Ленина </w:t>
            </w:r>
            <w:r w:rsidR="00236BD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29 </w:t>
            </w:r>
          </w:p>
          <w:p w:rsidR="00137F14" w:rsidRPr="00B063FC" w:rsidRDefault="00137F14" w:rsidP="00137F1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Ильича 5б, 7, 7а, 9а</w:t>
            </w:r>
          </w:p>
          <w:p w:rsidR="005248E5" w:rsidRPr="00B063FC" w:rsidRDefault="00E2275E" w:rsidP="005248E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hAnsi="Liberation Serif" w:cs="Times New Roman"/>
                <w:sz w:val="24"/>
                <w:szCs w:val="24"/>
              </w:rPr>
              <w:t>Данилова 2,4</w:t>
            </w:r>
          </w:p>
          <w:p w:rsidR="005248E5" w:rsidRDefault="00451B54" w:rsidP="005248E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Строителей 32б</w:t>
            </w:r>
            <w:r w:rsidR="005248E5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</w:p>
          <w:p w:rsidR="00752FB2" w:rsidRPr="00B063FC" w:rsidRDefault="00752FB2" w:rsidP="005248E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Строителей 1, 3,3а </w:t>
            </w:r>
          </w:p>
          <w:p w:rsidR="005248E5" w:rsidRPr="00B063FC" w:rsidRDefault="005248E5" w:rsidP="005248E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Цветочная 6, 6а, 6б, 34</w:t>
            </w:r>
          </w:p>
          <w:p w:rsidR="005248E5" w:rsidRPr="00B063FC" w:rsidRDefault="005248E5" w:rsidP="00EE7EA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Юбилейная 9, 11</w:t>
            </w:r>
          </w:p>
          <w:p w:rsidR="00EE2A22" w:rsidRPr="00B063FC" w:rsidRDefault="00EE2A22" w:rsidP="00EE2A2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СХПК 11, 11а, 13, 14, 15, 16, 17, 18</w:t>
            </w:r>
            <w:r w:rsidRPr="00B063FC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19, 20, 21, 22, 23а,24,24а</w:t>
            </w:r>
          </w:p>
          <w:p w:rsidR="00CF6468" w:rsidRPr="00066F5F" w:rsidRDefault="00CF6468" w:rsidP="00CF6468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66F5F">
              <w:rPr>
                <w:rFonts w:ascii="Liberation Serif" w:eastAsia="Calibri" w:hAnsi="Liberation Serif" w:cs="Times New Roman"/>
                <w:sz w:val="24"/>
                <w:szCs w:val="24"/>
              </w:rPr>
              <w:t>Сакко и Ванцетти 2, 4, 8</w:t>
            </w:r>
            <w:r w:rsidR="00726AB4">
              <w:rPr>
                <w:rFonts w:ascii="Liberation Serif" w:eastAsia="Calibri" w:hAnsi="Liberation Serif" w:cs="Times New Roman"/>
                <w:sz w:val="24"/>
                <w:szCs w:val="24"/>
              </w:rPr>
              <w:t>, 30</w:t>
            </w:r>
          </w:p>
          <w:p w:rsidR="00CF6468" w:rsidRDefault="00CF6468" w:rsidP="00CF6468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66F5F">
              <w:rPr>
                <w:rFonts w:ascii="Liberation Serif" w:eastAsia="Calibri" w:hAnsi="Liberation Serif" w:cs="Times New Roman"/>
                <w:sz w:val="24"/>
                <w:szCs w:val="24"/>
              </w:rPr>
              <w:t>Зои Космодемьянской</w:t>
            </w:r>
            <w:r w:rsidRPr="00066F5F">
              <w:rPr>
                <w:rFonts w:ascii="Liberation Serif" w:hAnsi="Liberation Serif" w:cs="Times New Roman"/>
                <w:sz w:val="24"/>
                <w:szCs w:val="24"/>
              </w:rPr>
              <w:t xml:space="preserve"> 13,15,</w:t>
            </w:r>
            <w:r w:rsidRPr="00066F5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17, 19,24 </w:t>
            </w:r>
          </w:p>
          <w:p w:rsidR="00CF6468" w:rsidRPr="00066F5F" w:rsidRDefault="00CF6468" w:rsidP="00CF6468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66F5F">
              <w:rPr>
                <w:rFonts w:ascii="Liberation Serif" w:eastAsia="Calibri" w:hAnsi="Liberation Serif" w:cs="Times New Roman"/>
                <w:sz w:val="24"/>
                <w:szCs w:val="24"/>
              </w:rPr>
              <w:t>Цветочная 1,</w:t>
            </w:r>
            <w:r w:rsidR="00264A09">
              <w:rPr>
                <w:rFonts w:ascii="Liberation Serif" w:eastAsia="Calibri" w:hAnsi="Liberation Serif" w:cs="Times New Roman"/>
                <w:sz w:val="24"/>
                <w:szCs w:val="24"/>
              </w:rPr>
              <w:t>3, 5,</w:t>
            </w:r>
            <w:r w:rsidRPr="00066F5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2,7</w:t>
            </w:r>
          </w:p>
          <w:p w:rsidR="00CF6468" w:rsidRPr="00066F5F" w:rsidRDefault="00CF6468" w:rsidP="00CF6468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66F5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Юбилейная 1,2, 3,4,5,6,8,10 </w:t>
            </w:r>
          </w:p>
          <w:p w:rsidR="00CF6468" w:rsidRPr="00066F5F" w:rsidRDefault="00CF6468" w:rsidP="00CF6468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66F5F">
              <w:rPr>
                <w:rFonts w:ascii="Liberation Serif" w:eastAsia="Calibri" w:hAnsi="Liberation Serif" w:cs="Times New Roman"/>
                <w:sz w:val="24"/>
                <w:szCs w:val="24"/>
              </w:rPr>
              <w:t>Сакко и Ванцетти 9, 14</w:t>
            </w:r>
          </w:p>
          <w:p w:rsidR="00CF6468" w:rsidRPr="00066F5F" w:rsidRDefault="00CF6468" w:rsidP="00CF6468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66F5F">
              <w:rPr>
                <w:rFonts w:ascii="Liberation Serif" w:eastAsia="Calibri" w:hAnsi="Liberation Serif" w:cs="Times New Roman"/>
                <w:sz w:val="24"/>
                <w:szCs w:val="24"/>
              </w:rPr>
              <w:t>Цветочная 4,9, 11, 13</w:t>
            </w:r>
          </w:p>
          <w:p w:rsidR="00D429AD" w:rsidRDefault="00CF6468" w:rsidP="00CF6468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66F5F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 xml:space="preserve">Сакко и Ванцетти 1,1а, 3, 5,7,10,11, 11а </w:t>
            </w:r>
          </w:p>
          <w:p w:rsidR="00CF6468" w:rsidRPr="00066F5F" w:rsidRDefault="00CF6468" w:rsidP="00CF646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66F5F">
              <w:rPr>
                <w:rFonts w:ascii="Liberation Serif" w:hAnsi="Liberation Serif" w:cs="Times New Roman"/>
                <w:sz w:val="24"/>
                <w:szCs w:val="24"/>
              </w:rPr>
              <w:t>Зои Космодемьянской 9</w:t>
            </w:r>
          </w:p>
          <w:p w:rsidR="00066F5F" w:rsidRPr="00B063FC" w:rsidRDefault="00066F5F" w:rsidP="00066F5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Молодежи 17</w:t>
            </w:r>
          </w:p>
          <w:p w:rsidR="00CF6468" w:rsidRDefault="00066F5F" w:rsidP="00CF6468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Василевского 8</w:t>
            </w:r>
          </w:p>
          <w:p w:rsidR="00264A09" w:rsidRPr="00264A09" w:rsidRDefault="00716569" w:rsidP="00264A0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Тал</w:t>
            </w:r>
            <w:r w:rsidR="00264A09"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ица 1, 3, 5</w:t>
            </w:r>
          </w:p>
        </w:tc>
      </w:tr>
      <w:tr w:rsidR="00236BDA" w:rsidRPr="00B063FC" w:rsidTr="001B671E">
        <w:trPr>
          <w:trHeight w:val="628"/>
        </w:trPr>
        <w:tc>
          <w:tcPr>
            <w:tcW w:w="1546" w:type="dxa"/>
          </w:tcPr>
          <w:p w:rsidR="005233B6" w:rsidRPr="00B063FC" w:rsidRDefault="005233B6" w:rsidP="005233B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4 день</w:t>
            </w: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1B671E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EE7EAC" w:rsidRPr="00B063FC" w:rsidRDefault="00EE7EAC" w:rsidP="00EE7EA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Гагарина 28, 30, 32, 32а, 32б, 34а, 36, 36а, 38, 40, 42</w:t>
            </w:r>
          </w:p>
          <w:p w:rsidR="00EE7EAC" w:rsidRDefault="00EE7EAC" w:rsidP="00EE7EA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Медиков 1, 3, 5, 7а, 7б, 9а, 9б, 9в, 11, 11б, 11в, 13</w:t>
            </w:r>
          </w:p>
          <w:p w:rsidR="006D1990" w:rsidRPr="00B063FC" w:rsidRDefault="006D1990" w:rsidP="006D1990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Металлургов, 6, 8, 10, 10а, 12, 12а, 14</w:t>
            </w:r>
          </w:p>
          <w:p w:rsidR="006D1990" w:rsidRPr="00B063FC" w:rsidRDefault="006D1990" w:rsidP="006D1990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Ватутина, 23, 25, 27</w:t>
            </w:r>
            <w:ins w:id="1" w:author="Вязовиков Денис Владимирович" w:date="2024-08-27T08:46:00Z">
              <w:r w:rsidRPr="00B063FC">
                <w:rPr>
                  <w:rFonts w:ascii="Liberation Serif" w:eastAsia="Calibri" w:hAnsi="Liberation Serif" w:cs="Times New Roman"/>
                  <w:sz w:val="24"/>
                  <w:szCs w:val="24"/>
                </w:rPr>
                <w:t xml:space="preserve"> </w:t>
              </w:r>
            </w:ins>
          </w:p>
          <w:p w:rsidR="006D1990" w:rsidRPr="00B063FC" w:rsidRDefault="006D1990" w:rsidP="00EE7EA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Папанинцев 33</w:t>
            </w:r>
          </w:p>
          <w:p w:rsidR="00D53E6A" w:rsidRPr="00B063FC" w:rsidRDefault="00D53E6A" w:rsidP="00D53E6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 81</w:t>
            </w:r>
            <w:r w:rsidR="00B063FC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, 79а</w:t>
            </w:r>
          </w:p>
          <w:p w:rsidR="00D53E6A" w:rsidRPr="00B063FC" w:rsidRDefault="00AD5CCC" w:rsidP="00D53E6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Ленина</w:t>
            </w:r>
            <w:r w:rsidR="00701BA8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15а,15б, 17а, 17б, 19а, 19б, 21а</w:t>
            </w:r>
            <w:r w:rsidR="00D277C9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,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23</w:t>
            </w:r>
            <w:r w:rsidR="00D53E6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25, 27, </w:t>
            </w:r>
            <w:r w:rsidR="00B063FC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29а, </w:t>
            </w:r>
            <w:r w:rsidR="00D53E6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33, 35, </w:t>
            </w:r>
            <w:r w:rsidR="00D53E6A" w:rsidRPr="00B063FC">
              <w:rPr>
                <w:rFonts w:ascii="Liberation Serif" w:hAnsi="Liberation Serif" w:cs="Times New Roman"/>
                <w:sz w:val="24"/>
                <w:szCs w:val="24"/>
              </w:rPr>
              <w:t xml:space="preserve">37, </w:t>
            </w:r>
            <w:r w:rsidR="00D53E6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39</w:t>
            </w:r>
          </w:p>
          <w:p w:rsidR="00D53E6A" w:rsidRPr="00B063FC" w:rsidRDefault="00D53E6A" w:rsidP="00D53E6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Космонавт</w:t>
            </w:r>
            <w:r w:rsidR="00AD5CCC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ов 3, 3а, 5, 9, 11, 11а, 11б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</w:t>
            </w:r>
            <w:r w:rsidR="00AD5CCC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15, 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26</w:t>
            </w:r>
          </w:p>
          <w:p w:rsidR="00D84657" w:rsidRPr="00DB055B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Береговая 70, 72, 74, 76, 76а,76б, 76в, 80, 80а, 82, 84а</w:t>
            </w:r>
          </w:p>
        </w:tc>
      </w:tr>
      <w:tr w:rsidR="00236BDA" w:rsidRPr="00B063FC" w:rsidTr="00752FB2">
        <w:trPr>
          <w:trHeight w:val="2815"/>
        </w:trPr>
        <w:tc>
          <w:tcPr>
            <w:tcW w:w="1546" w:type="dxa"/>
          </w:tcPr>
          <w:p w:rsidR="005233B6" w:rsidRPr="00B063FC" w:rsidRDefault="005233B6" w:rsidP="005233B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 день</w:t>
            </w: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36BDA" w:rsidRPr="00B063FC" w:rsidRDefault="00236BDA" w:rsidP="0071406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B80CA5" w:rsidRPr="00B063FC" w:rsidRDefault="00B80CA5" w:rsidP="00B80CA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 34,</w:t>
            </w:r>
            <w:r w:rsidR="00DC11E1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35,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36,</w:t>
            </w:r>
            <w:r w:rsidR="00056338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36а,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37,38,39 </w:t>
            </w:r>
          </w:p>
          <w:p w:rsidR="00B80CA5" w:rsidRPr="00B063FC" w:rsidRDefault="00B80CA5" w:rsidP="00B80CA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Физкультурников 5, 7</w:t>
            </w:r>
          </w:p>
          <w:p w:rsidR="00B80CA5" w:rsidRPr="00B063FC" w:rsidRDefault="00B80CA5" w:rsidP="00B80CA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Герцена </w:t>
            </w:r>
            <w:r w:rsidR="00056338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14,14а,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20</w:t>
            </w:r>
          </w:p>
          <w:p w:rsidR="00137F14" w:rsidRPr="00B063FC" w:rsidRDefault="00056338" w:rsidP="0054121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hAnsi="Liberation Serif" w:cs="Times New Roman"/>
                <w:sz w:val="24"/>
                <w:szCs w:val="24"/>
              </w:rPr>
              <w:t>Ильича,4а</w:t>
            </w:r>
            <w:r w:rsidR="00F142C7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,</w:t>
            </w:r>
            <w:r w:rsidR="00137F14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11а,11б,11в,11г,11д</w:t>
            </w:r>
          </w:p>
          <w:p w:rsidR="00D84657" w:rsidRPr="00B063FC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Володарского 12, 14,16, 18</w:t>
            </w:r>
          </w:p>
          <w:p w:rsidR="00D84657" w:rsidRPr="00B063FC" w:rsidRDefault="00D277C9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</w:t>
            </w:r>
            <w:r w:rsidR="00D84657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20/24, 22, 24, 26</w:t>
            </w:r>
          </w:p>
          <w:p w:rsidR="00D84657" w:rsidRPr="00B063FC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Чкалова 25, 27а, 29, 31</w:t>
            </w:r>
          </w:p>
          <w:p w:rsidR="00726AB4" w:rsidRPr="00B063FC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Папанинцев   15/33, 17, 19, 21а, 25, 27</w:t>
            </w:r>
          </w:p>
          <w:p w:rsidR="00DB055B" w:rsidRDefault="00DB055B" w:rsidP="00DB055B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Строителей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28, 28а</w:t>
            </w:r>
            <w:r w:rsidRPr="00B063F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</w:p>
          <w:p w:rsidR="00DB055B" w:rsidRDefault="00DB055B" w:rsidP="00DB055B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Вайнера 33а, 33б, 35, 37, 39, 41, 41а, 43, 43а, 45, 45а, 47</w:t>
            </w:r>
          </w:p>
          <w:p w:rsidR="00D84657" w:rsidRPr="00B063FC" w:rsidRDefault="00D84657" w:rsidP="00EE2A2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</w:tr>
      <w:tr w:rsidR="00236BDA" w:rsidRPr="00B063FC" w:rsidTr="00714068">
        <w:trPr>
          <w:trHeight w:val="2358"/>
        </w:trPr>
        <w:tc>
          <w:tcPr>
            <w:tcW w:w="1546" w:type="dxa"/>
          </w:tcPr>
          <w:p w:rsidR="005233B6" w:rsidRPr="00B063FC" w:rsidRDefault="005233B6" w:rsidP="005233B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 день</w:t>
            </w: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</w:tc>
        <w:tc>
          <w:tcPr>
            <w:tcW w:w="7837" w:type="dxa"/>
          </w:tcPr>
          <w:p w:rsidR="00B80CA5" w:rsidRPr="00D9052F" w:rsidRDefault="00056338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Ватутина </w:t>
            </w:r>
            <w:r w:rsidR="00F142C7"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43,45</w:t>
            </w:r>
          </w:p>
          <w:p w:rsidR="00451B54" w:rsidRPr="00D9052F" w:rsidRDefault="00451B54" w:rsidP="00690022">
            <w:pPr>
              <w:tabs>
                <w:tab w:val="center" w:pos="3810"/>
              </w:tabs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1 Мая 17, 19, 21, 23</w:t>
            </w:r>
            <w:r w:rsidR="00690022"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ab/>
            </w:r>
          </w:p>
          <w:p w:rsidR="003024D2" w:rsidRPr="00D9052F" w:rsidRDefault="003024D2" w:rsidP="003024D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Ильича 3/1,3/2,5, 5а</w:t>
            </w:r>
          </w:p>
          <w:p w:rsidR="003024D2" w:rsidRPr="00D9052F" w:rsidRDefault="003024D2" w:rsidP="00451B5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Космонавтов 4, 6, 8, 10</w:t>
            </w:r>
          </w:p>
          <w:p w:rsidR="00451B54" w:rsidRPr="00B063FC" w:rsidRDefault="00D277C9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пр.</w:t>
            </w:r>
            <w:r w:rsidR="00854016"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Ильича </w:t>
            </w:r>
            <w:r w:rsidR="00451B54"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15, 17</w:t>
            </w:r>
          </w:p>
          <w:p w:rsidR="002A1E82" w:rsidRPr="00B063FC" w:rsidRDefault="002A1E82" w:rsidP="002A1E8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Строителей</w:t>
            </w:r>
            <w:r w:rsidR="00D429AD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D429AD" w:rsidRPr="00D429AD">
              <w:rPr>
                <w:rFonts w:ascii="Liberation Serif" w:eastAsia="Calibri" w:hAnsi="Liberation Serif" w:cs="Times New Roman"/>
                <w:sz w:val="24"/>
                <w:szCs w:val="24"/>
              </w:rPr>
              <w:t>17, 19</w:t>
            </w:r>
            <w:r w:rsidR="00D429AD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23, 25, 29, 31, 44</w:t>
            </w:r>
          </w:p>
          <w:p w:rsidR="002A1E82" w:rsidRPr="00D429AD" w:rsidRDefault="002A1E82" w:rsidP="002A1E8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429AD">
              <w:rPr>
                <w:rFonts w:ascii="Liberation Serif" w:eastAsia="Calibri" w:hAnsi="Liberation Serif" w:cs="Times New Roman"/>
                <w:sz w:val="24"/>
                <w:szCs w:val="24"/>
              </w:rPr>
              <w:t>Береговая 6, 8, 10, 10а, 12а, 16, 18, 20, 20а</w:t>
            </w:r>
          </w:p>
          <w:p w:rsidR="002A1E82" w:rsidRPr="00B063FC" w:rsidRDefault="002A1E82" w:rsidP="002A1E8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429AD">
              <w:rPr>
                <w:rFonts w:ascii="Liberation Serif" w:eastAsia="Calibri" w:hAnsi="Liberation Serif" w:cs="Times New Roman"/>
                <w:sz w:val="24"/>
                <w:szCs w:val="24"/>
              </w:rPr>
              <w:t>Бульвар Юности</w:t>
            </w:r>
            <w:r w:rsidRPr="00D429A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02131D">
              <w:rPr>
                <w:rFonts w:ascii="Liberation Serif" w:hAnsi="Liberation Serif" w:cs="Times New Roman"/>
                <w:sz w:val="24"/>
                <w:szCs w:val="24"/>
              </w:rPr>
              <w:t>1,</w:t>
            </w:r>
            <w:r w:rsidRPr="00D429AD">
              <w:rPr>
                <w:rFonts w:ascii="Liberation Serif" w:eastAsia="Calibri" w:hAnsi="Liberation Serif" w:cs="Times New Roman"/>
                <w:sz w:val="24"/>
                <w:szCs w:val="24"/>
              </w:rPr>
              <w:t>2,</w:t>
            </w:r>
            <w:r w:rsidR="0002131D">
              <w:rPr>
                <w:rFonts w:ascii="Liberation Serif" w:eastAsia="Calibri" w:hAnsi="Liberation Serif" w:cs="Times New Roman"/>
                <w:sz w:val="24"/>
                <w:szCs w:val="24"/>
              </w:rPr>
              <w:t>3,</w:t>
            </w:r>
            <w:r w:rsidRPr="00D429AD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4, 6,</w:t>
            </w:r>
            <w:r w:rsidR="0002131D">
              <w:rPr>
                <w:rFonts w:ascii="Liberation Serif" w:eastAsia="Calibri" w:hAnsi="Liberation Serif" w:cs="Times New Roman"/>
                <w:sz w:val="24"/>
                <w:szCs w:val="24"/>
              </w:rPr>
              <w:t>7,</w:t>
            </w:r>
            <w:r w:rsidRPr="00D429AD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8,</w:t>
            </w:r>
            <w:r w:rsidR="0002131D">
              <w:rPr>
                <w:rFonts w:ascii="Liberation Serif" w:eastAsia="Calibri" w:hAnsi="Liberation Serif" w:cs="Times New Roman"/>
                <w:sz w:val="24"/>
                <w:szCs w:val="24"/>
              </w:rPr>
              <w:t>9,10,12,</w:t>
            </w:r>
            <w:r w:rsidRPr="00D429AD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14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</w:p>
          <w:p w:rsidR="00A1766B" w:rsidRPr="00B063FC" w:rsidRDefault="002A1E82" w:rsidP="002A1E8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01E77">
              <w:rPr>
                <w:rFonts w:ascii="Liberation Serif" w:eastAsia="Calibri" w:hAnsi="Liberation Serif" w:cs="Times New Roman"/>
                <w:sz w:val="24"/>
                <w:szCs w:val="24"/>
              </w:rPr>
              <w:t>Данилова 9, 9а, 11, 13</w:t>
            </w:r>
          </w:p>
        </w:tc>
      </w:tr>
      <w:tr w:rsidR="00236BDA" w:rsidRPr="00B063FC" w:rsidTr="00D9052F">
        <w:trPr>
          <w:trHeight w:val="3038"/>
        </w:trPr>
        <w:tc>
          <w:tcPr>
            <w:tcW w:w="1546" w:type="dxa"/>
          </w:tcPr>
          <w:p w:rsidR="005233B6" w:rsidRPr="00B063FC" w:rsidRDefault="00990100" w:rsidP="005233B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233B6">
              <w:rPr>
                <w:rFonts w:ascii="Liberation Serif" w:hAnsi="Liberation Serif" w:cs="Times New Roman"/>
                <w:sz w:val="24"/>
                <w:szCs w:val="24"/>
              </w:rPr>
              <w:t>7 день</w:t>
            </w: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236BDA" w:rsidRPr="00B063FC" w:rsidRDefault="00D277C9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Советская</w:t>
            </w:r>
            <w:r w:rsidR="00236BD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6а,</w:t>
            </w:r>
            <w:r w:rsidR="00B218C1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236BD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8,</w:t>
            </w:r>
            <w:r w:rsidR="00B218C1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236BD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8а,</w:t>
            </w:r>
            <w:r w:rsidR="00B218C1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236BD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10,</w:t>
            </w:r>
            <w:r w:rsidR="00B218C1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236BD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10а,</w:t>
            </w:r>
            <w:r w:rsidR="00B218C1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236BD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12,</w:t>
            </w:r>
            <w:r w:rsidR="00B218C1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236BD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12а,</w:t>
            </w:r>
            <w:r w:rsidR="00B218C1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236BDA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14</w:t>
            </w:r>
          </w:p>
          <w:p w:rsidR="00236BDA" w:rsidRPr="00B063FC" w:rsidRDefault="00236BDA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Космонавтов 20,</w:t>
            </w:r>
            <w:r w:rsidR="00B218C1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22,</w:t>
            </w:r>
            <w:r w:rsidR="00B218C1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24,</w:t>
            </w:r>
            <w:r w:rsidR="00B218C1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24а,</w:t>
            </w:r>
            <w:r w:rsidR="00B218C1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24б</w:t>
            </w:r>
            <w:r w:rsidR="00AD5CCC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, 28а</w:t>
            </w:r>
          </w:p>
          <w:p w:rsidR="00EE0E29" w:rsidRPr="00B063FC" w:rsidRDefault="00D277C9" w:rsidP="00EE0E2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пр. Ильича</w:t>
            </w:r>
            <w:r w:rsidR="00EE0E29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8а, 8/49</w:t>
            </w:r>
          </w:p>
          <w:p w:rsidR="00236BDA" w:rsidRDefault="00FE45DD" w:rsidP="00D277C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Трубников 36, 38, 38а, 38б, 40, 42,44,44б,46,46а,48а,48б,50</w:t>
            </w:r>
          </w:p>
          <w:p w:rsidR="00726AB4" w:rsidRPr="00B063FC" w:rsidRDefault="00726AB4" w:rsidP="00726AB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 49, 49а, 51, 51б, 53, 53а, 53б, 55, 55а, 57/1, 59/2, 63, 63а, 65, 65а, 69, 71, 73а</w:t>
            </w:r>
          </w:p>
          <w:p w:rsidR="00726AB4" w:rsidRDefault="00726AB4" w:rsidP="00726AB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Советская 1, 7а</w:t>
            </w:r>
            <w:r w:rsidR="00D9052F">
              <w:rPr>
                <w:rFonts w:ascii="Liberation Serif" w:eastAsia="Calibri" w:hAnsi="Liberation Serif" w:cs="Times New Roman"/>
                <w:sz w:val="24"/>
                <w:szCs w:val="24"/>
              </w:rPr>
              <w:t>, 4</w:t>
            </w:r>
          </w:p>
          <w:p w:rsidR="00C01E77" w:rsidRPr="00B063FC" w:rsidRDefault="00C01E77" w:rsidP="00C01E77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Советская 7, 9, 9б, 11, 11а,13,13а, 15, 15а</w:t>
            </w:r>
          </w:p>
          <w:p w:rsidR="00726AB4" w:rsidRPr="00B063FC" w:rsidRDefault="00C01E77" w:rsidP="00D277C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Космонавтов 14,16,18</w:t>
            </w:r>
          </w:p>
        </w:tc>
      </w:tr>
      <w:tr w:rsidR="00236BDA" w:rsidRPr="00B063FC" w:rsidTr="00714068">
        <w:trPr>
          <w:trHeight w:val="2592"/>
        </w:trPr>
        <w:tc>
          <w:tcPr>
            <w:tcW w:w="1546" w:type="dxa"/>
          </w:tcPr>
          <w:p w:rsidR="005233B6" w:rsidRPr="00B063FC" w:rsidRDefault="00AD778B" w:rsidP="005233B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8</w:t>
            </w:r>
            <w:r w:rsidR="005233B6">
              <w:rPr>
                <w:rFonts w:ascii="Liberation Serif" w:hAnsi="Liberation Serif" w:cs="Times New Roman"/>
                <w:sz w:val="24"/>
                <w:szCs w:val="24"/>
              </w:rPr>
              <w:t xml:space="preserve"> день</w:t>
            </w:r>
          </w:p>
          <w:p w:rsidR="00236BDA" w:rsidRPr="00B063FC" w:rsidRDefault="00236BDA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AC5D3D" w:rsidRPr="00B063FC" w:rsidRDefault="00D277C9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Школьная </w:t>
            </w:r>
            <w:r w:rsidR="00AC5D3D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3,5</w:t>
            </w:r>
          </w:p>
          <w:p w:rsidR="00AC5D3D" w:rsidRPr="00B063FC" w:rsidRDefault="00AC5D3D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Гагарина 4, 6, 8, 10</w:t>
            </w:r>
            <w:r w:rsidR="002C32ED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,20а,24,24а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    </w:t>
            </w:r>
          </w:p>
          <w:p w:rsidR="00AC5D3D" w:rsidRPr="00B063FC" w:rsidRDefault="00AC5D3D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Чкалова   14, 16, 18, 18а, 18б, 20, </w:t>
            </w:r>
            <w:r w:rsidR="00DB3707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20а, 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20б, 22, 24</w:t>
            </w:r>
          </w:p>
          <w:p w:rsidR="00AC5D3D" w:rsidRPr="00B063FC" w:rsidRDefault="00AC5D3D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Володарского 3, 4, 5, 6, 7</w:t>
            </w:r>
          </w:p>
          <w:p w:rsidR="00AC5D3D" w:rsidRPr="00B063FC" w:rsidRDefault="00AC5D3D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Трубников 7, 8, 9, 9а, 10, 10а, 11, 12</w:t>
            </w:r>
            <w:r w:rsidR="00E2275E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,13,14,15</w:t>
            </w:r>
          </w:p>
          <w:p w:rsidR="00D70088" w:rsidRPr="00B063FC" w:rsidRDefault="00D70088" w:rsidP="00D70088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Береговая</w:t>
            </w:r>
            <w:r w:rsidRPr="00B063F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38, 40, 42, 44, 46, 50, 52</w:t>
            </w:r>
          </w:p>
          <w:p w:rsidR="00D70088" w:rsidRPr="00B063FC" w:rsidRDefault="00D70088" w:rsidP="00D70088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Ленина 12,14, 16 </w:t>
            </w:r>
          </w:p>
          <w:p w:rsidR="00BC3A77" w:rsidRPr="00B063FC" w:rsidRDefault="0096632A" w:rsidP="00BC3A7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Ватутина </w:t>
            </w:r>
            <w:r w:rsidR="002C32ED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12,</w:t>
            </w:r>
            <w:r w:rsidR="00BC3A77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14а,16,16а,16б,18</w:t>
            </w:r>
          </w:p>
          <w:p w:rsidR="00BC3A77" w:rsidRPr="00B063FC" w:rsidRDefault="00BC3A77" w:rsidP="00BC3A7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Володарского 15,17</w:t>
            </w:r>
          </w:p>
          <w:p w:rsidR="00D84657" w:rsidRPr="00B063FC" w:rsidRDefault="00BC3A77" w:rsidP="00D9052F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Чкалова 17а,19, 19а, 21/1, 21/2</w:t>
            </w:r>
          </w:p>
        </w:tc>
      </w:tr>
      <w:tr w:rsidR="00236BDA" w:rsidRPr="00B063FC" w:rsidTr="00714068">
        <w:trPr>
          <w:trHeight w:val="2592"/>
        </w:trPr>
        <w:tc>
          <w:tcPr>
            <w:tcW w:w="1546" w:type="dxa"/>
          </w:tcPr>
          <w:p w:rsidR="005233B6" w:rsidRPr="00B063FC" w:rsidRDefault="00990100" w:rsidP="005233B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D778B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="005233B6">
              <w:rPr>
                <w:rFonts w:ascii="Liberation Serif" w:hAnsi="Liberation Serif" w:cs="Times New Roman"/>
                <w:sz w:val="24"/>
                <w:szCs w:val="24"/>
              </w:rPr>
              <w:t xml:space="preserve"> день</w:t>
            </w:r>
          </w:p>
          <w:p w:rsidR="00236BDA" w:rsidRPr="00B063FC" w:rsidRDefault="00236BDA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AC5D3D" w:rsidRPr="00B063FC" w:rsidRDefault="00AC5D3D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Трубников</w:t>
            </w:r>
            <w:r w:rsidR="00B7614B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18,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26, 26а, 27, 28, 28а, 29 </w:t>
            </w:r>
          </w:p>
          <w:p w:rsidR="00AC5D3D" w:rsidRPr="00B063FC" w:rsidRDefault="00AC5D3D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Герцена 2/25, 4, 6</w:t>
            </w:r>
          </w:p>
          <w:p w:rsidR="00AC5D3D" w:rsidRPr="00B063FC" w:rsidRDefault="00AC5D3D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Чкалова 40, 42, 42а, 44, 44а, 46, 48</w:t>
            </w:r>
          </w:p>
          <w:p w:rsidR="00AC5D3D" w:rsidRPr="00B063FC" w:rsidRDefault="00D277C9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пр. Ильича </w:t>
            </w:r>
            <w:r w:rsidR="00AC5D3D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12, 14а</w:t>
            </w:r>
          </w:p>
          <w:p w:rsidR="00AC5D3D" w:rsidRPr="00B063FC" w:rsidRDefault="00AC5D3D" w:rsidP="0094103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Школьная,2,4,6</w:t>
            </w:r>
          </w:p>
          <w:p w:rsidR="00B7614B" w:rsidRPr="00B063FC" w:rsidRDefault="00B7614B" w:rsidP="00B7614B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Чкалова 30, 32</w:t>
            </w:r>
          </w:p>
          <w:p w:rsidR="00B7614B" w:rsidRPr="00B063FC" w:rsidRDefault="00B7614B" w:rsidP="00B7614B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Папанинцев 1, 3, 3а</w:t>
            </w:r>
          </w:p>
          <w:p w:rsidR="006E54BF" w:rsidRPr="00B063FC" w:rsidRDefault="006E54BF" w:rsidP="006E54B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Гагарина 16, 20, 22</w:t>
            </w:r>
          </w:p>
          <w:p w:rsidR="00AC5D3D" w:rsidRPr="00B063FC" w:rsidRDefault="006E54BF" w:rsidP="00941037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Чкалова 13, 15</w:t>
            </w:r>
          </w:p>
          <w:p w:rsidR="00D70088" w:rsidRPr="00B063FC" w:rsidRDefault="00D70088" w:rsidP="00D70088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Береговая 54, 56, 58, 60, 62, 64, 66, 68</w:t>
            </w:r>
          </w:p>
          <w:p w:rsidR="00D9052F" w:rsidRPr="00B063FC" w:rsidRDefault="00D9052F" w:rsidP="004460E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</w:tr>
      <w:tr w:rsidR="00236BDA" w:rsidRPr="00B063FC" w:rsidTr="00714068">
        <w:trPr>
          <w:trHeight w:val="2592"/>
        </w:trPr>
        <w:tc>
          <w:tcPr>
            <w:tcW w:w="1546" w:type="dxa"/>
          </w:tcPr>
          <w:p w:rsidR="005233B6" w:rsidRPr="00B063FC" w:rsidRDefault="005233B6" w:rsidP="005233B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AD778B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день</w:t>
            </w: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3024D2" w:rsidRPr="00B063FC" w:rsidRDefault="006E54BF" w:rsidP="003024D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Ватутина </w:t>
            </w:r>
            <w:r w:rsidR="00C424BD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44, 46, 46а ,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48, 52, 52а, 56, 56а, 60, 60а</w:t>
            </w:r>
            <w:r w:rsidR="00C424BD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,</w:t>
            </w:r>
            <w:r w:rsidR="003024D2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42,47,47а,47б,64, 66, 68,70, 72, 72а</w:t>
            </w:r>
          </w:p>
          <w:p w:rsidR="008C40D8" w:rsidRPr="00B063FC" w:rsidRDefault="00C424BD" w:rsidP="00C424B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Малышева 1, 3, 5, 7,4, 6, 6а, 8</w:t>
            </w:r>
          </w:p>
          <w:p w:rsidR="00C424BD" w:rsidRPr="00B063FC" w:rsidRDefault="00D277C9" w:rsidP="00C424B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Ленина </w:t>
            </w:r>
            <w:r w:rsidR="00C424BD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9а, 9б, 13а, 13б,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3а,5а</w:t>
            </w:r>
            <w:r w:rsidR="00C424BD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,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C424BD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5, 7, 7а, 9, 11, 13, 15, 17, 19, 21</w:t>
            </w:r>
          </w:p>
          <w:p w:rsidR="00C424BD" w:rsidRPr="00B063FC" w:rsidRDefault="00C424BD" w:rsidP="006E54B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1 Мая 2, 6, 6а, 8,10а</w:t>
            </w:r>
            <w:r w:rsidR="008C40D8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,8а,10</w:t>
            </w:r>
          </w:p>
          <w:p w:rsidR="0059420F" w:rsidRPr="00B063FC" w:rsidRDefault="00D277C9" w:rsidP="0059420F">
            <w:pPr>
              <w:rPr>
                <w:rFonts w:ascii="Liberation Serif" w:eastAsia="Calibri" w:hAnsi="Liberation Serif" w:cs="Times New Roman"/>
                <w:color w:val="FFFF00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Комсомольская </w:t>
            </w:r>
            <w:r w:rsidR="0059420F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21, 23, 23а, 25, 27, 27а, 27б, 29,29а,29б</w:t>
            </w:r>
            <w:r w:rsidR="0059420F" w:rsidRPr="00B063FC">
              <w:rPr>
                <w:rFonts w:ascii="Liberation Serif" w:eastAsia="Calibri" w:hAnsi="Liberation Serif" w:cs="Times New Roman"/>
                <w:color w:val="FFFF00"/>
                <w:sz w:val="24"/>
                <w:szCs w:val="24"/>
              </w:rPr>
              <w:t xml:space="preserve"> </w:t>
            </w:r>
          </w:p>
          <w:p w:rsidR="0097429D" w:rsidRPr="00B063FC" w:rsidRDefault="0097429D" w:rsidP="0097429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Береговая</w:t>
            </w:r>
            <w:r w:rsidRPr="00B063F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26, 28, 30, 32, 34, 36 </w:t>
            </w:r>
          </w:p>
          <w:p w:rsidR="00BC3A77" w:rsidRPr="00B063FC" w:rsidRDefault="00BC3A77" w:rsidP="0097429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Бульвар Юности 13, 15, 16, 17, 18, 20, 22, 24</w:t>
            </w:r>
          </w:p>
          <w:p w:rsidR="0097429D" w:rsidRPr="00B063FC" w:rsidRDefault="0097429D" w:rsidP="0097429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Вайнера 11, 11а, 13, 13а, 15а</w:t>
            </w:r>
          </w:p>
          <w:p w:rsidR="00236BDA" w:rsidRPr="00B063FC" w:rsidRDefault="0097429D" w:rsidP="00091CC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Строителей 12, 14, 14а, 16, 18, 20, 22</w:t>
            </w:r>
          </w:p>
          <w:p w:rsidR="00D84657" w:rsidRPr="00B063FC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Вайнера 45б, 49, 51, 53, 53а, 53б, 55, 57, 59, 61, 61а</w:t>
            </w:r>
          </w:p>
          <w:p w:rsidR="00D84657" w:rsidRPr="00B063FC" w:rsidRDefault="00D84657" w:rsidP="00091CC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Строителей 42а</w:t>
            </w:r>
          </w:p>
        </w:tc>
      </w:tr>
      <w:tr w:rsidR="00236BDA" w:rsidRPr="00B063FC" w:rsidTr="00714068">
        <w:trPr>
          <w:trHeight w:val="2592"/>
        </w:trPr>
        <w:tc>
          <w:tcPr>
            <w:tcW w:w="1546" w:type="dxa"/>
          </w:tcPr>
          <w:p w:rsidR="00236BDA" w:rsidRPr="00B063FC" w:rsidRDefault="005233B6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AD778B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день</w:t>
            </w: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FB540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A00CE4" w:rsidRPr="00B063FC" w:rsidRDefault="00752FB2" w:rsidP="00A00CE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П</w:t>
            </w:r>
            <w:r w:rsidR="00A00CE4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р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="00D277C9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Ильича </w:t>
            </w:r>
            <w:r w:rsidR="00A00CE4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22, 22а, 24, 24а, 26</w:t>
            </w:r>
          </w:p>
          <w:p w:rsidR="0059420F" w:rsidRPr="00B063FC" w:rsidRDefault="00D277C9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Трубников</w:t>
            </w:r>
            <w:r w:rsidR="00A00CE4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33/20, 32, 30, 31, 31а, 32а</w:t>
            </w:r>
          </w:p>
          <w:p w:rsidR="00C01E77" w:rsidRPr="00C01E77" w:rsidRDefault="00C01E77" w:rsidP="00C01E7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01E77">
              <w:rPr>
                <w:rFonts w:ascii="Liberation Serif" w:eastAsia="Calibri" w:hAnsi="Liberation Serif" w:cs="Times New Roman"/>
                <w:sz w:val="24"/>
                <w:szCs w:val="24"/>
              </w:rPr>
              <w:t>Ленина 4,6</w:t>
            </w:r>
          </w:p>
          <w:p w:rsidR="00C01E77" w:rsidRPr="00C01E77" w:rsidRDefault="00C01E77" w:rsidP="00C01E7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01E77">
              <w:rPr>
                <w:rFonts w:ascii="Liberation Serif" w:eastAsia="Calibri" w:hAnsi="Liberation Serif" w:cs="Times New Roman"/>
                <w:sz w:val="24"/>
                <w:szCs w:val="24"/>
              </w:rPr>
              <w:t>Данилова 1, 3, 5, 7</w:t>
            </w:r>
          </w:p>
          <w:p w:rsidR="00546A28" w:rsidRDefault="00C01E77" w:rsidP="00C01E7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01E77">
              <w:rPr>
                <w:rFonts w:ascii="Liberation Serif" w:eastAsia="Calibri" w:hAnsi="Liberation Serif" w:cs="Times New Roman"/>
                <w:sz w:val="24"/>
                <w:szCs w:val="24"/>
              </w:rPr>
              <w:t>Чекистов 2,3, 4,5, 6,9,11</w:t>
            </w:r>
          </w:p>
          <w:p w:rsidR="00752FB2" w:rsidRDefault="00752FB2" w:rsidP="00C01E7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Трубников,46б,46в</w:t>
            </w:r>
          </w:p>
          <w:p w:rsidR="006D3E1C" w:rsidRPr="00B063FC" w:rsidRDefault="006D3E1C" w:rsidP="006D3E1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Вайнера 19, 21, 21а, 23, 25, 25а, 27, 27а, 29, 31, 33</w:t>
            </w:r>
          </w:p>
          <w:p w:rsidR="006D3E1C" w:rsidRDefault="006D3E1C" w:rsidP="006D3E1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Строителей</w:t>
            </w:r>
            <w:r w:rsidRPr="00B063F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20а, 24,</w:t>
            </w:r>
            <w:r w:rsidR="00DB055B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30, 30а, 32, 34, 32а, 36, 38, 40, 42</w:t>
            </w:r>
          </w:p>
          <w:p w:rsidR="00DB055B" w:rsidRPr="00726AB4" w:rsidRDefault="00DB055B" w:rsidP="00DB055B">
            <w:pPr>
              <w:tabs>
                <w:tab w:val="left" w:pos="3356"/>
              </w:tabs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Трубников </w:t>
            </w:r>
            <w:r w:rsidRPr="00726AB4">
              <w:rPr>
                <w:rFonts w:ascii="Liberation Serif" w:eastAsia="Calibri" w:hAnsi="Liberation Serif" w:cs="Times New Roman"/>
                <w:sz w:val="24"/>
                <w:szCs w:val="24"/>
              </w:rPr>
              <w:t>62, 62а, 64</w:t>
            </w:r>
            <w:r w:rsidRPr="00726AB4">
              <w:rPr>
                <w:rFonts w:ascii="Liberation Serif" w:eastAsia="Calibri" w:hAnsi="Liberation Serif" w:cs="Times New Roman"/>
                <w:sz w:val="24"/>
                <w:szCs w:val="24"/>
              </w:rPr>
              <w:tab/>
            </w:r>
          </w:p>
          <w:p w:rsidR="00DB055B" w:rsidRPr="00B063FC" w:rsidRDefault="00DB055B" w:rsidP="00DB055B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26AB4">
              <w:rPr>
                <w:rFonts w:ascii="Liberation Serif" w:eastAsia="Calibri" w:hAnsi="Liberation Serif" w:cs="Times New Roman"/>
                <w:sz w:val="24"/>
                <w:szCs w:val="24"/>
              </w:rPr>
              <w:t>Трубников 54а, 54б, 56, 56а, 56б, 58, 60, 60а, 60б</w:t>
            </w:r>
          </w:p>
        </w:tc>
      </w:tr>
      <w:tr w:rsidR="00236BDA" w:rsidRPr="00B063FC" w:rsidTr="004323D3">
        <w:trPr>
          <w:trHeight w:val="4402"/>
        </w:trPr>
        <w:tc>
          <w:tcPr>
            <w:tcW w:w="1546" w:type="dxa"/>
          </w:tcPr>
          <w:p w:rsidR="00236BDA" w:rsidRPr="00B063FC" w:rsidRDefault="005233B6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AD778B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день</w:t>
            </w: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B063F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B063FC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611EE9" w:rsidRPr="00B063FC" w:rsidRDefault="00611EE9" w:rsidP="00611EE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Комсомольская 4, 6а, 7</w:t>
            </w:r>
          </w:p>
          <w:p w:rsidR="00611EE9" w:rsidRPr="00B063FC" w:rsidRDefault="00611EE9" w:rsidP="00611EE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Комсомольская 5,5а, 8, 9, 10</w:t>
            </w:r>
          </w:p>
          <w:p w:rsidR="00611EE9" w:rsidRPr="00B063FC" w:rsidRDefault="00611EE9" w:rsidP="00611EE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Химиков 8</w:t>
            </w:r>
          </w:p>
          <w:p w:rsidR="00611EE9" w:rsidRPr="00B063FC" w:rsidRDefault="00611EE9" w:rsidP="00611EE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Розы Люксембург 11</w:t>
            </w:r>
          </w:p>
          <w:p w:rsidR="00611EE9" w:rsidRPr="00B063FC" w:rsidRDefault="00611EE9" w:rsidP="00611EE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Корабельный проезд 5</w:t>
            </w:r>
          </w:p>
          <w:p w:rsidR="00611EE9" w:rsidRPr="00B063FC" w:rsidRDefault="00611EE9" w:rsidP="00611EE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Комсомольская 1, 1а, 1б</w:t>
            </w:r>
            <w:r w:rsidR="00772552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,2а,</w:t>
            </w:r>
            <w:r w:rsidR="005A7AF7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3, </w:t>
            </w:r>
            <w:r w:rsidR="00772552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3а,3б</w:t>
            </w:r>
          </w:p>
          <w:p w:rsidR="00A00CE4" w:rsidRPr="00B063FC" w:rsidRDefault="00472874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Урицкого 2, 4</w:t>
            </w:r>
          </w:p>
          <w:p w:rsidR="009D58EF" w:rsidRPr="009D58EF" w:rsidRDefault="00BC3A77" w:rsidP="009D58E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9D58EF" w:rsidRPr="009D58EF">
              <w:rPr>
                <w:rFonts w:ascii="Liberation Serif" w:eastAsia="Calibri" w:hAnsi="Liberation Serif" w:cs="Times New Roman"/>
                <w:sz w:val="24"/>
                <w:szCs w:val="24"/>
              </w:rPr>
              <w:t>Розы Люксембург 3,4,7, 8,12,14</w:t>
            </w:r>
          </w:p>
          <w:p w:rsidR="009D58EF" w:rsidRPr="009D58EF" w:rsidRDefault="009D58EF" w:rsidP="009D58E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D58EF">
              <w:rPr>
                <w:rFonts w:ascii="Liberation Serif" w:eastAsia="Calibri" w:hAnsi="Liberation Serif" w:cs="Times New Roman"/>
                <w:sz w:val="24"/>
                <w:szCs w:val="24"/>
              </w:rPr>
              <w:t>Карбышева 2</w:t>
            </w:r>
            <w:r w:rsidR="00752FB2">
              <w:rPr>
                <w:rFonts w:ascii="Liberation Serif" w:eastAsia="Calibri" w:hAnsi="Liberation Serif" w:cs="Times New Roman"/>
                <w:sz w:val="24"/>
                <w:szCs w:val="24"/>
              </w:rPr>
              <w:t>, 8</w:t>
            </w:r>
          </w:p>
          <w:p w:rsidR="009D58EF" w:rsidRPr="009D58EF" w:rsidRDefault="009D58EF" w:rsidP="009D58E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D58EF">
              <w:rPr>
                <w:rFonts w:ascii="Liberation Serif" w:eastAsia="Calibri" w:hAnsi="Liberation Serif" w:cs="Times New Roman"/>
                <w:sz w:val="24"/>
                <w:szCs w:val="24"/>
              </w:rPr>
              <w:t>1 Мая 1, 3, 5, 7, 11</w:t>
            </w:r>
          </w:p>
          <w:p w:rsidR="009D58EF" w:rsidRPr="009D58EF" w:rsidRDefault="009D58EF" w:rsidP="009D58E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D58EF">
              <w:rPr>
                <w:rFonts w:ascii="Liberation Serif" w:eastAsia="Calibri" w:hAnsi="Liberation Serif" w:cs="Times New Roman"/>
                <w:sz w:val="24"/>
                <w:szCs w:val="24"/>
              </w:rPr>
              <w:t>Ильича 21/40, 25, 29</w:t>
            </w:r>
          </w:p>
          <w:p w:rsidR="009D58EF" w:rsidRPr="009D58EF" w:rsidRDefault="009D58EF" w:rsidP="009D58E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D58EF">
              <w:rPr>
                <w:rFonts w:ascii="Liberation Serif" w:eastAsia="Calibri" w:hAnsi="Liberation Serif" w:cs="Times New Roman"/>
                <w:sz w:val="24"/>
                <w:szCs w:val="24"/>
              </w:rPr>
              <w:t>Химиков 1,2,4а,6</w:t>
            </w:r>
          </w:p>
          <w:p w:rsidR="009D58EF" w:rsidRPr="009D58EF" w:rsidRDefault="009D58EF" w:rsidP="009D58E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D58EF">
              <w:rPr>
                <w:rFonts w:ascii="Liberation Serif" w:eastAsia="Calibri" w:hAnsi="Liberation Serif" w:cs="Times New Roman"/>
                <w:sz w:val="24"/>
                <w:szCs w:val="24"/>
              </w:rPr>
              <w:t>Мамина Сибиряка 2,4,7а,8,9,10</w:t>
            </w:r>
          </w:p>
          <w:p w:rsidR="009D58EF" w:rsidRPr="009D58EF" w:rsidRDefault="009D58EF" w:rsidP="009D58E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D58E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Корабельный проезд 1, 3,4 </w:t>
            </w:r>
          </w:p>
          <w:p w:rsidR="00236BDA" w:rsidRPr="00B063FC" w:rsidRDefault="00D9052F" w:rsidP="009D58E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Максима Горького 2б </w:t>
            </w:r>
          </w:p>
        </w:tc>
      </w:tr>
      <w:tr w:rsidR="00E34F20" w:rsidRPr="00057815" w:rsidTr="00AD778B">
        <w:trPr>
          <w:trHeight w:val="486"/>
        </w:trPr>
        <w:tc>
          <w:tcPr>
            <w:tcW w:w="1546" w:type="dxa"/>
          </w:tcPr>
          <w:p w:rsidR="00E34F20" w:rsidRPr="00B063FC" w:rsidRDefault="00AD778B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  <w:r w:rsidR="00752FB2">
              <w:rPr>
                <w:rFonts w:ascii="Liberation Serif" w:hAnsi="Liberation Serif" w:cs="Times New Roman"/>
                <w:sz w:val="24"/>
                <w:szCs w:val="24"/>
              </w:rPr>
              <w:t xml:space="preserve"> день</w:t>
            </w:r>
          </w:p>
        </w:tc>
        <w:tc>
          <w:tcPr>
            <w:tcW w:w="7837" w:type="dxa"/>
          </w:tcPr>
          <w:p w:rsidR="00E34F20" w:rsidRPr="00D9052F" w:rsidRDefault="00E34F20" w:rsidP="00E34F20">
            <w:pPr>
              <w:tabs>
                <w:tab w:val="left" w:pos="6311"/>
              </w:tabs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Космонавтов 17/18, 17а, 17б, 19, 19б, 21а, 25, 25а, 23, 27</w:t>
            </w: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ab/>
            </w:r>
          </w:p>
          <w:p w:rsidR="00E34F20" w:rsidRPr="00D9052F" w:rsidRDefault="003C4CEA" w:rsidP="00E34F20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Советская 18а, 20, </w:t>
            </w:r>
            <w:r w:rsidR="00E34F20"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20а, 20б, 22, 22а, 22б</w:t>
            </w:r>
          </w:p>
          <w:p w:rsidR="00E34F20" w:rsidRPr="00D9052F" w:rsidRDefault="00E34F20" w:rsidP="00E34F20">
            <w:pPr>
              <w:tabs>
                <w:tab w:val="left" w:pos="6161"/>
              </w:tabs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Емлина 2,2а, 4, 4а, 4б, 6, 8, 8а, 10, 12, 12а, 12б,14,16в</w:t>
            </w: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ab/>
            </w:r>
          </w:p>
          <w:p w:rsidR="00E34F20" w:rsidRPr="00D9052F" w:rsidRDefault="00E34F20" w:rsidP="00E34F20">
            <w:pPr>
              <w:tabs>
                <w:tab w:val="left" w:pos="4846"/>
              </w:tabs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Емлина 16, 16а, 16б,18, 18а, 18б, 20, 20б</w:t>
            </w: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ab/>
            </w:r>
          </w:p>
          <w:p w:rsidR="00E34F20" w:rsidRPr="00D9052F" w:rsidRDefault="00752FB2" w:rsidP="0047287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п</w:t>
            </w:r>
            <w:r w:rsidR="00E34F20"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р. Ильича, 1в</w:t>
            </w:r>
          </w:p>
          <w:p w:rsidR="009D58EF" w:rsidRPr="00D9052F" w:rsidRDefault="009D58EF" w:rsidP="009D58E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Ильича 31, 33,37,39</w:t>
            </w:r>
          </w:p>
          <w:p w:rsidR="009D58EF" w:rsidRPr="00D9052F" w:rsidRDefault="009D58EF" w:rsidP="009D58EF">
            <w:pPr>
              <w:tabs>
                <w:tab w:val="center" w:pos="3810"/>
              </w:tabs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Вайнера 3,5,5а, 7,7а,9, 9а</w:t>
            </w: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ab/>
            </w:r>
          </w:p>
          <w:p w:rsidR="009D58EF" w:rsidRPr="00D9052F" w:rsidRDefault="009D58EF" w:rsidP="009D58E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Строителей 4, 6, 6а, 8, 8а</w:t>
            </w:r>
          </w:p>
          <w:p w:rsidR="009D58EF" w:rsidRPr="00D9052F" w:rsidRDefault="009D58EF" w:rsidP="009D58E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Комсомольская</w:t>
            </w:r>
            <w:r w:rsidRPr="00D9052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15, 15а, 17, 17а, 17б, 19, 19б, 19в, 21а</w:t>
            </w: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ab/>
            </w:r>
          </w:p>
        </w:tc>
      </w:tr>
      <w:tr w:rsidR="00E34F20" w:rsidRPr="00057815" w:rsidTr="00714068">
        <w:trPr>
          <w:trHeight w:val="1337"/>
        </w:trPr>
        <w:tc>
          <w:tcPr>
            <w:tcW w:w="1546" w:type="dxa"/>
          </w:tcPr>
          <w:p w:rsidR="00E34F20" w:rsidRPr="00B063FC" w:rsidRDefault="00AD778B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  <w:r w:rsidR="00752FB2">
              <w:rPr>
                <w:rFonts w:ascii="Liberation Serif" w:hAnsi="Liberation Serif" w:cs="Times New Roman"/>
                <w:sz w:val="24"/>
                <w:szCs w:val="24"/>
              </w:rPr>
              <w:t xml:space="preserve"> день</w:t>
            </w:r>
          </w:p>
        </w:tc>
        <w:tc>
          <w:tcPr>
            <w:tcW w:w="7837" w:type="dxa"/>
          </w:tcPr>
          <w:p w:rsidR="00E34F20" w:rsidRPr="00D9052F" w:rsidRDefault="00E34F20" w:rsidP="00E34F20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Папанинцев 16, 18, 18а</w:t>
            </w:r>
          </w:p>
          <w:p w:rsidR="00E34F20" w:rsidRPr="00D9052F" w:rsidRDefault="00E34F20" w:rsidP="00E34F20">
            <w:pPr>
              <w:tabs>
                <w:tab w:val="center" w:pos="3810"/>
              </w:tabs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Герцена </w:t>
            </w:r>
            <w:r w:rsidR="006D3E1C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>10, 12а</w:t>
            </w:r>
            <w:r w:rsidR="006D3E1C"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6D3E1C">
              <w:rPr>
                <w:rFonts w:ascii="Liberation Serif" w:eastAsia="Calibri" w:hAnsi="Liberation Serif" w:cs="Times New Roman"/>
                <w:sz w:val="24"/>
                <w:szCs w:val="24"/>
              </w:rPr>
              <w:t>,</w:t>
            </w: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15, 17, 17а, 17б, 19</w:t>
            </w:r>
            <w:r w:rsidR="0002131D">
              <w:rPr>
                <w:rFonts w:ascii="Liberation Serif" w:eastAsia="Calibri" w:hAnsi="Liberation Serif" w:cs="Times New Roman"/>
                <w:sz w:val="24"/>
                <w:szCs w:val="24"/>
              </w:rPr>
              <w:t>,</w:t>
            </w:r>
            <w:r w:rsidR="0002131D" w:rsidRPr="0002131D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19а, 21, 21а, 23</w:t>
            </w: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ab/>
            </w:r>
          </w:p>
          <w:p w:rsidR="00E34F20" w:rsidRDefault="00E34F20" w:rsidP="00E34F20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Чкалова 35, 37, 39, 39а, 41</w:t>
            </w:r>
            <w:r w:rsidR="0002131D">
              <w:rPr>
                <w:rFonts w:ascii="Liberation Serif" w:eastAsia="Calibri" w:hAnsi="Liberation Serif" w:cs="Times New Roman"/>
                <w:sz w:val="24"/>
                <w:szCs w:val="24"/>
              </w:rPr>
              <w:t>,</w:t>
            </w:r>
            <w:r w:rsidR="0002131D" w:rsidRPr="00B063F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43, 45, 45а, 47</w:t>
            </w:r>
          </w:p>
          <w:p w:rsidR="0002131D" w:rsidRPr="00D9052F" w:rsidRDefault="0002131D" w:rsidP="00E34F20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2131D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 28, 30, 30а, 30б, 32</w:t>
            </w:r>
          </w:p>
          <w:p w:rsidR="00E34F20" w:rsidRPr="00D9052F" w:rsidRDefault="00E34F20" w:rsidP="00E34F20">
            <w:pPr>
              <w:tabs>
                <w:tab w:val="left" w:pos="4295"/>
              </w:tabs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Трубников 19, 20, 21, 22, 23, 24, 24а</w:t>
            </w: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ab/>
            </w:r>
          </w:p>
          <w:p w:rsidR="00E34F20" w:rsidRPr="00D9052F" w:rsidRDefault="00E34F20" w:rsidP="00E34F20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Папанинцев 4, 6, 6а, 6б, 10</w:t>
            </w:r>
            <w:r w:rsidR="0002131D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</w:t>
            </w:r>
            <w:r w:rsidR="0002131D" w:rsidRPr="0002131D">
              <w:rPr>
                <w:rFonts w:ascii="Liberation Serif" w:eastAsia="Calibri" w:hAnsi="Liberation Serif" w:cs="Times New Roman"/>
                <w:sz w:val="24"/>
                <w:szCs w:val="24"/>
              </w:rPr>
              <w:t>22,22а (1и2к),24</w:t>
            </w:r>
          </w:p>
          <w:p w:rsidR="00E34F20" w:rsidRPr="00D9052F" w:rsidRDefault="00E34F20" w:rsidP="00E34F20">
            <w:pPr>
              <w:tabs>
                <w:tab w:val="left" w:pos="4483"/>
              </w:tabs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Герцена 3, 5, 5а, 7, 7а, 9, 9а, 11а</w:t>
            </w: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ab/>
            </w:r>
          </w:p>
          <w:p w:rsidR="00E34F20" w:rsidRPr="00D9052F" w:rsidRDefault="00E34F20" w:rsidP="00E34F20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Чкалова 34, 36, 38. </w:t>
            </w:r>
          </w:p>
          <w:p w:rsidR="00D9052F" w:rsidRDefault="00950801" w:rsidP="00950801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Ватутина 29, 31, 33           </w:t>
            </w:r>
          </w:p>
          <w:p w:rsidR="00950801" w:rsidRPr="00D9052F" w:rsidRDefault="00950801" w:rsidP="00950801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Физкультурников 1, 2, 3</w:t>
            </w:r>
          </w:p>
          <w:p w:rsidR="00E34F20" w:rsidRPr="00D9052F" w:rsidRDefault="00AD778B" w:rsidP="0047287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9052F">
              <w:rPr>
                <w:rFonts w:ascii="Liberation Serif" w:eastAsia="Calibri" w:hAnsi="Liberation Serif" w:cs="Times New Roman"/>
                <w:sz w:val="24"/>
                <w:szCs w:val="24"/>
              </w:rPr>
              <w:t>Частный жилой фонд поселка Самстрой</w:t>
            </w:r>
          </w:p>
        </w:tc>
      </w:tr>
    </w:tbl>
    <w:p w:rsidR="00236BDA" w:rsidRPr="00057815" w:rsidRDefault="00236BDA" w:rsidP="00236BDA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057815">
        <w:rPr>
          <w:rFonts w:ascii="Liberation Serif" w:hAnsi="Liberation Serif"/>
          <w:sz w:val="24"/>
          <w:szCs w:val="24"/>
        </w:rPr>
        <w:t xml:space="preserve"> </w:t>
      </w:r>
    </w:p>
    <w:p w:rsidR="00F7120F" w:rsidRDefault="00F7120F" w:rsidP="00472874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7120F" w:rsidSect="008060C4">
      <w:headerReference w:type="default" r:id="rId9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EE0" w:rsidRDefault="00436EE0" w:rsidP="008060C4">
      <w:pPr>
        <w:spacing w:after="0" w:line="240" w:lineRule="auto"/>
      </w:pPr>
      <w:r>
        <w:separator/>
      </w:r>
    </w:p>
  </w:endnote>
  <w:endnote w:type="continuationSeparator" w:id="0">
    <w:p w:rsidR="00436EE0" w:rsidRDefault="00436EE0" w:rsidP="0080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EE0" w:rsidRDefault="00436EE0" w:rsidP="008060C4">
      <w:pPr>
        <w:spacing w:after="0" w:line="240" w:lineRule="auto"/>
      </w:pPr>
      <w:r>
        <w:separator/>
      </w:r>
    </w:p>
  </w:footnote>
  <w:footnote w:type="continuationSeparator" w:id="0">
    <w:p w:rsidR="00436EE0" w:rsidRDefault="00436EE0" w:rsidP="0080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11654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060C4" w:rsidRPr="008060C4" w:rsidRDefault="00C63E4F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060C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060C4" w:rsidRPr="008060C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60C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1625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060C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060C4" w:rsidRDefault="008060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F6148"/>
    <w:multiLevelType w:val="hybridMultilevel"/>
    <w:tmpl w:val="19AEA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язовиков Денис Владимирович">
    <w15:presenceInfo w15:providerId="AD" w15:userId="S-1-5-21-2955499624-3617334754-1486548448-2216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BDA"/>
    <w:rsid w:val="000166C8"/>
    <w:rsid w:val="0002131D"/>
    <w:rsid w:val="00027D3A"/>
    <w:rsid w:val="00035D28"/>
    <w:rsid w:val="00056338"/>
    <w:rsid w:val="00056E5F"/>
    <w:rsid w:val="00057815"/>
    <w:rsid w:val="00065693"/>
    <w:rsid w:val="00066F5F"/>
    <w:rsid w:val="00091CCC"/>
    <w:rsid w:val="000934E8"/>
    <w:rsid w:val="00127881"/>
    <w:rsid w:val="00130EF4"/>
    <w:rsid w:val="001314B3"/>
    <w:rsid w:val="00137F14"/>
    <w:rsid w:val="00144018"/>
    <w:rsid w:val="001449AA"/>
    <w:rsid w:val="00180E9D"/>
    <w:rsid w:val="0018396C"/>
    <w:rsid w:val="00186801"/>
    <w:rsid w:val="001A1874"/>
    <w:rsid w:val="001B0DC1"/>
    <w:rsid w:val="001B671E"/>
    <w:rsid w:val="001C604F"/>
    <w:rsid w:val="002014FE"/>
    <w:rsid w:val="00204F7B"/>
    <w:rsid w:val="002139F7"/>
    <w:rsid w:val="00236BDA"/>
    <w:rsid w:val="00246233"/>
    <w:rsid w:val="0025040A"/>
    <w:rsid w:val="00264A09"/>
    <w:rsid w:val="00272893"/>
    <w:rsid w:val="00277687"/>
    <w:rsid w:val="00277ADC"/>
    <w:rsid w:val="002A1E82"/>
    <w:rsid w:val="002A6FE6"/>
    <w:rsid w:val="002B339C"/>
    <w:rsid w:val="002B35F4"/>
    <w:rsid w:val="002C32ED"/>
    <w:rsid w:val="002D590F"/>
    <w:rsid w:val="002F312B"/>
    <w:rsid w:val="002F61A6"/>
    <w:rsid w:val="003024D2"/>
    <w:rsid w:val="00331FD3"/>
    <w:rsid w:val="00382D5A"/>
    <w:rsid w:val="003906C4"/>
    <w:rsid w:val="003C2E4F"/>
    <w:rsid w:val="003C4CEA"/>
    <w:rsid w:val="003D2A0C"/>
    <w:rsid w:val="003D6822"/>
    <w:rsid w:val="003D6D23"/>
    <w:rsid w:val="003F15C1"/>
    <w:rsid w:val="003F61FC"/>
    <w:rsid w:val="00416256"/>
    <w:rsid w:val="004323D3"/>
    <w:rsid w:val="00436EE0"/>
    <w:rsid w:val="004432EB"/>
    <w:rsid w:val="004460E4"/>
    <w:rsid w:val="00451B54"/>
    <w:rsid w:val="00472874"/>
    <w:rsid w:val="00484639"/>
    <w:rsid w:val="004868A7"/>
    <w:rsid w:val="004907A4"/>
    <w:rsid w:val="004C521F"/>
    <w:rsid w:val="004E10D2"/>
    <w:rsid w:val="004E706C"/>
    <w:rsid w:val="00513BC5"/>
    <w:rsid w:val="00522142"/>
    <w:rsid w:val="005233B6"/>
    <w:rsid w:val="005248E5"/>
    <w:rsid w:val="00524E0E"/>
    <w:rsid w:val="00525972"/>
    <w:rsid w:val="0053198E"/>
    <w:rsid w:val="0054121D"/>
    <w:rsid w:val="00541EBC"/>
    <w:rsid w:val="00546A28"/>
    <w:rsid w:val="005548BA"/>
    <w:rsid w:val="005555FB"/>
    <w:rsid w:val="005663FA"/>
    <w:rsid w:val="0059420F"/>
    <w:rsid w:val="005A7AF7"/>
    <w:rsid w:val="005D7E87"/>
    <w:rsid w:val="005F1963"/>
    <w:rsid w:val="00611EE9"/>
    <w:rsid w:val="00621A32"/>
    <w:rsid w:val="00642C02"/>
    <w:rsid w:val="0068256B"/>
    <w:rsid w:val="00682A9A"/>
    <w:rsid w:val="00684DB5"/>
    <w:rsid w:val="00690022"/>
    <w:rsid w:val="006A533B"/>
    <w:rsid w:val="006B37A5"/>
    <w:rsid w:val="006D1990"/>
    <w:rsid w:val="006D3E1C"/>
    <w:rsid w:val="006D4334"/>
    <w:rsid w:val="006E2D83"/>
    <w:rsid w:val="006E54BF"/>
    <w:rsid w:val="00701BA8"/>
    <w:rsid w:val="00714068"/>
    <w:rsid w:val="00716569"/>
    <w:rsid w:val="00723E14"/>
    <w:rsid w:val="00726AB4"/>
    <w:rsid w:val="00743002"/>
    <w:rsid w:val="00752FB2"/>
    <w:rsid w:val="00772552"/>
    <w:rsid w:val="00797A8E"/>
    <w:rsid w:val="007A136B"/>
    <w:rsid w:val="007A46AB"/>
    <w:rsid w:val="007B287F"/>
    <w:rsid w:val="007C224A"/>
    <w:rsid w:val="007D7D41"/>
    <w:rsid w:val="007E733A"/>
    <w:rsid w:val="00802546"/>
    <w:rsid w:val="00804490"/>
    <w:rsid w:val="008060C4"/>
    <w:rsid w:val="00814A15"/>
    <w:rsid w:val="00815EC3"/>
    <w:rsid w:val="00836DDA"/>
    <w:rsid w:val="00845DF6"/>
    <w:rsid w:val="00854016"/>
    <w:rsid w:val="00860F94"/>
    <w:rsid w:val="0086432E"/>
    <w:rsid w:val="008B6249"/>
    <w:rsid w:val="008C40D8"/>
    <w:rsid w:val="008F1BD3"/>
    <w:rsid w:val="008F4B9F"/>
    <w:rsid w:val="008F6D0C"/>
    <w:rsid w:val="00905E4C"/>
    <w:rsid w:val="009107F9"/>
    <w:rsid w:val="00931841"/>
    <w:rsid w:val="00935F26"/>
    <w:rsid w:val="00941037"/>
    <w:rsid w:val="00945C83"/>
    <w:rsid w:val="00950801"/>
    <w:rsid w:val="00961F66"/>
    <w:rsid w:val="0096632A"/>
    <w:rsid w:val="009670AB"/>
    <w:rsid w:val="0097429D"/>
    <w:rsid w:val="00990100"/>
    <w:rsid w:val="009A4097"/>
    <w:rsid w:val="009D58EF"/>
    <w:rsid w:val="009E00C9"/>
    <w:rsid w:val="009F77EA"/>
    <w:rsid w:val="00A00CE4"/>
    <w:rsid w:val="00A04D86"/>
    <w:rsid w:val="00A15D88"/>
    <w:rsid w:val="00A16903"/>
    <w:rsid w:val="00A1766B"/>
    <w:rsid w:val="00A211AA"/>
    <w:rsid w:val="00A23757"/>
    <w:rsid w:val="00A24BB9"/>
    <w:rsid w:val="00A25E3E"/>
    <w:rsid w:val="00A2746B"/>
    <w:rsid w:val="00A400EE"/>
    <w:rsid w:val="00A43C2D"/>
    <w:rsid w:val="00A461A1"/>
    <w:rsid w:val="00A97433"/>
    <w:rsid w:val="00AA30CA"/>
    <w:rsid w:val="00AB284F"/>
    <w:rsid w:val="00AC09EF"/>
    <w:rsid w:val="00AC5D3D"/>
    <w:rsid w:val="00AD545B"/>
    <w:rsid w:val="00AD5CCC"/>
    <w:rsid w:val="00AD778B"/>
    <w:rsid w:val="00AF396E"/>
    <w:rsid w:val="00B063FC"/>
    <w:rsid w:val="00B07581"/>
    <w:rsid w:val="00B167CA"/>
    <w:rsid w:val="00B218C1"/>
    <w:rsid w:val="00B73E1D"/>
    <w:rsid w:val="00B7614B"/>
    <w:rsid w:val="00B80CA5"/>
    <w:rsid w:val="00BB2810"/>
    <w:rsid w:val="00BC3A77"/>
    <w:rsid w:val="00BD39DF"/>
    <w:rsid w:val="00BE053D"/>
    <w:rsid w:val="00BE3D49"/>
    <w:rsid w:val="00C01E77"/>
    <w:rsid w:val="00C240CE"/>
    <w:rsid w:val="00C25A24"/>
    <w:rsid w:val="00C424BD"/>
    <w:rsid w:val="00C63E4F"/>
    <w:rsid w:val="00C84B77"/>
    <w:rsid w:val="00CE15FF"/>
    <w:rsid w:val="00CE7C19"/>
    <w:rsid w:val="00CF2EA5"/>
    <w:rsid w:val="00CF6468"/>
    <w:rsid w:val="00D277C9"/>
    <w:rsid w:val="00D429AD"/>
    <w:rsid w:val="00D43169"/>
    <w:rsid w:val="00D518D1"/>
    <w:rsid w:val="00D53E6A"/>
    <w:rsid w:val="00D70088"/>
    <w:rsid w:val="00D80DFE"/>
    <w:rsid w:val="00D84657"/>
    <w:rsid w:val="00D9052F"/>
    <w:rsid w:val="00D91C58"/>
    <w:rsid w:val="00DB055B"/>
    <w:rsid w:val="00DB3707"/>
    <w:rsid w:val="00DC11E1"/>
    <w:rsid w:val="00DD50AA"/>
    <w:rsid w:val="00DE58B1"/>
    <w:rsid w:val="00DF34EA"/>
    <w:rsid w:val="00DF605D"/>
    <w:rsid w:val="00E20E09"/>
    <w:rsid w:val="00E2275E"/>
    <w:rsid w:val="00E34F20"/>
    <w:rsid w:val="00E65EB5"/>
    <w:rsid w:val="00E81043"/>
    <w:rsid w:val="00EA2026"/>
    <w:rsid w:val="00EA6E21"/>
    <w:rsid w:val="00EC20D3"/>
    <w:rsid w:val="00EE0E29"/>
    <w:rsid w:val="00EE2A22"/>
    <w:rsid w:val="00EE4FCE"/>
    <w:rsid w:val="00EE7EAC"/>
    <w:rsid w:val="00F01ACA"/>
    <w:rsid w:val="00F142C7"/>
    <w:rsid w:val="00F3109F"/>
    <w:rsid w:val="00F63190"/>
    <w:rsid w:val="00F7120F"/>
    <w:rsid w:val="00F762E5"/>
    <w:rsid w:val="00F944FA"/>
    <w:rsid w:val="00FA7B3C"/>
    <w:rsid w:val="00FB540D"/>
    <w:rsid w:val="00FC11DA"/>
    <w:rsid w:val="00FE3620"/>
    <w:rsid w:val="00FE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BDA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BD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36BDA"/>
    <w:rPr>
      <w:rFonts w:eastAsia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236BDA"/>
    <w:rPr>
      <w:rFonts w:eastAsia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36BDA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pt">
    <w:name w:val="Основной текст (2) + Не полужирный;Интервал 1 pt"/>
    <w:basedOn w:val="2"/>
    <w:rsid w:val="00236BDA"/>
    <w:rPr>
      <w:rFonts w:eastAsia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236BD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06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60C4"/>
    <w:rPr>
      <w:rFonts w:asciiTheme="minorHAnsi" w:hAnsiTheme="minorHAnsi" w:cstheme="minorBid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806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60C4"/>
    <w:rPr>
      <w:rFonts w:asciiTheme="minorHAnsi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B06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063F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BDA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BD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36BDA"/>
    <w:rPr>
      <w:rFonts w:eastAsia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236BDA"/>
    <w:rPr>
      <w:rFonts w:eastAsia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36BDA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pt">
    <w:name w:val="Основной текст (2) + Не полужирный;Интервал 1 pt"/>
    <w:basedOn w:val="2"/>
    <w:rsid w:val="00236BDA"/>
    <w:rPr>
      <w:rFonts w:eastAsia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236BD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06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60C4"/>
    <w:rPr>
      <w:rFonts w:asciiTheme="minorHAnsi" w:hAnsiTheme="minorHAnsi" w:cstheme="minorBid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806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60C4"/>
    <w:rPr>
      <w:rFonts w:asciiTheme="minorHAnsi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B06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063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127C6-A3C2-4503-9DBD-E90674056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УЖКХиС</Company>
  <LinksUpToDate>false</LinksUpToDate>
  <CharactersWithSpaces>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Гайдуков С.С.</dc:creator>
  <cp:lastModifiedBy>Ващенко Юлия Александровна</cp:lastModifiedBy>
  <cp:revision>3</cp:revision>
  <cp:lastPrinted>2025-09-03T11:41:00Z</cp:lastPrinted>
  <dcterms:created xsi:type="dcterms:W3CDTF">2025-09-03T11:41:00Z</dcterms:created>
  <dcterms:modified xsi:type="dcterms:W3CDTF">2025-09-04T04:44:00Z</dcterms:modified>
</cp:coreProperties>
</file>